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AA0520" w14:textId="77777777" w:rsidR="00CC0F03" w:rsidRPr="00FF4123" w:rsidRDefault="00164856" w:rsidP="00CC0F03">
      <w:pPr>
        <w:pStyle w:val="Nzev"/>
        <w:rPr>
          <w:color w:val="auto"/>
        </w:rPr>
      </w:pPr>
      <w:r w:rsidRPr="00FF4123">
        <w:rPr>
          <w:noProof/>
          <w:color w:val="auto"/>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BC3A97"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6DBC3A97" w14:textId="77777777" w:rsidR="00CC0F03" w:rsidRPr="00321BCC" w:rsidRDefault="00CC0F03" w:rsidP="00CC0F03">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338195"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58338195" w14:textId="77777777" w:rsidR="00CC0F03" w:rsidRPr="00321BCC" w:rsidRDefault="00CC0F03" w:rsidP="00CC0F03">
                      <w:pPr>
                        <w:pStyle w:val="Document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6432"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C443E1"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52C443E1" w14:textId="77777777" w:rsidR="00CC0F03" w:rsidRPr="00321BCC" w:rsidRDefault="00CC0F03" w:rsidP="00CC0F03">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CD9371"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54CD9371" w14:textId="77777777" w:rsidR="00CC0F03" w:rsidRPr="00321BCC" w:rsidRDefault="00CC0F03" w:rsidP="00CC0F03">
                      <w:pPr>
                        <w:pStyle w:val="DocumentTitleCzechRadio"/>
                      </w:pPr>
                    </w:p>
                  </w:txbxContent>
                </v:textbox>
                <w10:wrap anchorx="page" anchory="page"/>
              </v:shape>
            </w:pict>
          </mc:Fallback>
        </mc:AlternateContent>
      </w:r>
      <w:r w:rsidRPr="00FF4123">
        <w:rPr>
          <w:noProof/>
          <w:color w:val="auto"/>
          <w:lang w:eastAsia="cs-CZ"/>
        </w:rPr>
        <w:t>KUPNÍ SMLOUVA</w:t>
      </w:r>
    </w:p>
    <w:p w14:paraId="08934C6F" w14:textId="77777777" w:rsidR="00CC0F03" w:rsidRPr="00FF4123" w:rsidRDefault="00164856" w:rsidP="00CC0F03">
      <w:pPr>
        <w:jc w:val="center"/>
        <w:rPr>
          <w:b/>
        </w:rPr>
      </w:pPr>
      <w:r w:rsidRPr="00FF4123">
        <w:rPr>
          <w:b/>
        </w:rPr>
        <w:t>č. _CISLO_SMLOUVY_</w:t>
      </w:r>
    </w:p>
    <w:p w14:paraId="15E7ED75" w14:textId="77777777" w:rsidR="00CC0F03" w:rsidRPr="00FF4123" w:rsidRDefault="00CC0F03" w:rsidP="00CC0F03">
      <w:pPr>
        <w:widowControl w:val="0"/>
        <w:rPr>
          <w:b/>
          <w:sz w:val="24"/>
          <w:szCs w:val="24"/>
        </w:rPr>
      </w:pPr>
    </w:p>
    <w:p w14:paraId="7D8D5EA4" w14:textId="77777777" w:rsidR="00B145A7" w:rsidRPr="00FF4123" w:rsidRDefault="00164856" w:rsidP="00B145A7">
      <w:pPr>
        <w:pStyle w:val="SubjectName-ContractCzechRadio"/>
        <w:rPr>
          <w:color w:val="auto"/>
        </w:rPr>
      </w:pPr>
      <w:r w:rsidRPr="00FF4123">
        <w:rPr>
          <w:color w:val="auto"/>
        </w:rPr>
        <w:t>Český rozhlas</w:t>
      </w:r>
    </w:p>
    <w:p w14:paraId="3374C22C" w14:textId="77777777" w:rsidR="00B145A7" w:rsidRPr="00FF4123" w:rsidRDefault="00164856" w:rsidP="00B145A7">
      <w:pPr>
        <w:pStyle w:val="SubjectSpecification-ContractCzechRadio"/>
        <w:rPr>
          <w:color w:val="auto"/>
        </w:rPr>
      </w:pPr>
      <w:r w:rsidRPr="00FF4123">
        <w:rPr>
          <w:color w:val="auto"/>
        </w:rPr>
        <w:t>zřízený zákonem č. 484/1991 Sb., o Českém rozhlasu</w:t>
      </w:r>
    </w:p>
    <w:p w14:paraId="2149F0EC" w14:textId="77777777" w:rsidR="00B145A7" w:rsidRPr="00FF4123" w:rsidRDefault="00164856" w:rsidP="00B145A7">
      <w:pPr>
        <w:pStyle w:val="SubjectSpecification-ContractCzechRadio"/>
        <w:rPr>
          <w:color w:val="auto"/>
        </w:rPr>
      </w:pPr>
      <w:r w:rsidRPr="00FF4123">
        <w:rPr>
          <w:color w:val="auto"/>
        </w:rPr>
        <w:t>nezapisuje se do obchodního rejstříku</w:t>
      </w:r>
    </w:p>
    <w:p w14:paraId="2CAC4688" w14:textId="77777777" w:rsidR="00B145A7" w:rsidRPr="00FF4123" w:rsidRDefault="00164856" w:rsidP="00B145A7">
      <w:pPr>
        <w:pStyle w:val="SubjectSpecification-ContractCzechRadio"/>
        <w:rPr>
          <w:color w:val="auto"/>
        </w:rPr>
      </w:pPr>
      <w:r w:rsidRPr="00FF4123">
        <w:rPr>
          <w:color w:val="auto"/>
        </w:rPr>
        <w:t>se sídlem Vinohradská 12, 120 99 Praha 2</w:t>
      </w:r>
    </w:p>
    <w:p w14:paraId="681A9D1B" w14:textId="77777777" w:rsidR="00B145A7" w:rsidRPr="00FF4123" w:rsidRDefault="00164856" w:rsidP="00B145A7">
      <w:pPr>
        <w:pStyle w:val="SubjectSpecification-ContractCzechRadio"/>
        <w:rPr>
          <w:color w:val="auto"/>
        </w:rPr>
      </w:pPr>
      <w:r w:rsidRPr="00FF4123">
        <w:rPr>
          <w:color w:val="auto"/>
        </w:rPr>
        <w:t>IČ</w:t>
      </w:r>
      <w:r>
        <w:rPr>
          <w:color w:val="auto"/>
        </w:rPr>
        <w:t>O</w:t>
      </w:r>
      <w:r w:rsidRPr="00FF4123">
        <w:rPr>
          <w:color w:val="auto"/>
        </w:rPr>
        <w:t xml:space="preserve"> 45245053, DIČ CZ45245053</w:t>
      </w:r>
    </w:p>
    <w:p w14:paraId="6009FC82" w14:textId="77777777" w:rsidR="00B145A7" w:rsidRPr="00FF4123" w:rsidRDefault="00164856" w:rsidP="00B145A7">
      <w:pPr>
        <w:pStyle w:val="SubjectSpecification-ContractCzechRadio"/>
        <w:rPr>
          <w:color w:val="auto"/>
        </w:rPr>
      </w:pPr>
      <w:r>
        <w:rPr>
          <w:color w:val="auto"/>
        </w:rPr>
        <w:t xml:space="preserve">zastoupený: </w:t>
      </w:r>
      <w:r w:rsidR="004031FA">
        <w:rPr>
          <w:rStyle w:val="Siln"/>
          <w:b w:val="0"/>
        </w:rPr>
        <w:t>Mgr. Liborem Paulusem, vedoucím Odboru správy a majetku</w:t>
      </w:r>
    </w:p>
    <w:p w14:paraId="7A28F00C" w14:textId="77777777" w:rsidR="00B145A7" w:rsidRPr="00FF4123" w:rsidRDefault="00164856" w:rsidP="00B145A7">
      <w:pPr>
        <w:pStyle w:val="SubjectSpecification-ContractCzechRadio"/>
        <w:rPr>
          <w:color w:val="auto"/>
        </w:rPr>
      </w:pPr>
      <w:r w:rsidRPr="00FF4123">
        <w:rPr>
          <w:color w:val="auto"/>
        </w:rPr>
        <w:t>bankovní spojení: Raiffeisenbank a.s., č. ú.: 1001040797/5500</w:t>
      </w:r>
    </w:p>
    <w:p w14:paraId="0F8E00FC" w14:textId="7600707D" w:rsidR="00B145A7" w:rsidRPr="00FF4123" w:rsidRDefault="00164856" w:rsidP="00B145A7">
      <w:pPr>
        <w:pStyle w:val="SubjectSpecification-ContractCzechRadio"/>
        <w:rPr>
          <w:color w:val="auto"/>
        </w:rPr>
      </w:pPr>
      <w:r>
        <w:rPr>
          <w:color w:val="auto"/>
        </w:rPr>
        <w:t>zástupce pro věcná jed</w:t>
      </w:r>
      <w:r w:rsidR="004031FA">
        <w:rPr>
          <w:color w:val="auto"/>
        </w:rPr>
        <w:t xml:space="preserve">nání: </w:t>
      </w:r>
      <w:r w:rsidR="00B027FB">
        <w:rPr>
          <w:color w:val="auto"/>
        </w:rPr>
        <w:tab/>
      </w:r>
      <w:r w:rsidR="004031FA">
        <w:rPr>
          <w:color w:val="auto"/>
        </w:rPr>
        <w:t>Zdeněk Rozina, energetik</w:t>
      </w:r>
    </w:p>
    <w:p w14:paraId="55C88A81" w14:textId="0553172D" w:rsidR="00B145A7" w:rsidRPr="00FF4123" w:rsidRDefault="00164856" w:rsidP="00B145A7">
      <w:pPr>
        <w:pStyle w:val="SubjectSpecification-ContractCzechRadio"/>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sidR="00B027FB">
        <w:rPr>
          <w:color w:val="auto"/>
        </w:rPr>
        <w:tab/>
      </w:r>
      <w:r w:rsidR="00B027FB">
        <w:rPr>
          <w:color w:val="auto"/>
        </w:rPr>
        <w:tab/>
      </w:r>
      <w:r>
        <w:rPr>
          <w:color w:val="auto"/>
        </w:rPr>
        <w:t>tel.: +420 739 539 450</w:t>
      </w:r>
    </w:p>
    <w:p w14:paraId="0976513B" w14:textId="2A1B57E1" w:rsidR="00B145A7" w:rsidRPr="00FF4123" w:rsidRDefault="00164856" w:rsidP="00B145A7">
      <w:pPr>
        <w:pStyle w:val="SubjectSpecification-ContractCzechRadio"/>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sidR="00B027FB">
        <w:rPr>
          <w:color w:val="auto"/>
        </w:rPr>
        <w:tab/>
      </w:r>
      <w:r w:rsidR="00B027FB">
        <w:rPr>
          <w:color w:val="auto"/>
        </w:rPr>
        <w:tab/>
      </w:r>
      <w:r>
        <w:rPr>
          <w:color w:val="auto"/>
        </w:rPr>
        <w:t>e-mail: zdenek.rozina</w:t>
      </w:r>
      <w:r w:rsidR="001E4C64" w:rsidRPr="00FF4123">
        <w:rPr>
          <w:color w:val="auto"/>
        </w:rPr>
        <w:t>@rozhlas.cz</w:t>
      </w:r>
    </w:p>
    <w:p w14:paraId="1B16FA29" w14:textId="77777777" w:rsidR="00B145A7" w:rsidRPr="00FF4123" w:rsidRDefault="00B145A7" w:rsidP="00B145A7"/>
    <w:p w14:paraId="5B87B36F" w14:textId="77777777" w:rsidR="00B145A7" w:rsidRPr="00FF4123" w:rsidRDefault="00164856" w:rsidP="00B145A7">
      <w:pPr>
        <w:pStyle w:val="SubjectSpecification-ContractCzechRadio"/>
        <w:rPr>
          <w:color w:val="auto"/>
        </w:rPr>
      </w:pPr>
      <w:r w:rsidRPr="00FF4123">
        <w:rPr>
          <w:color w:val="auto"/>
        </w:rPr>
        <w:t>(dále jen jako „</w:t>
      </w:r>
      <w:r w:rsidRPr="00FF4123">
        <w:rPr>
          <w:b/>
          <w:color w:val="auto"/>
        </w:rPr>
        <w:t>kupující</w:t>
      </w:r>
      <w:r w:rsidRPr="00FF4123">
        <w:rPr>
          <w:color w:val="auto"/>
        </w:rPr>
        <w:t>“ nebo „</w:t>
      </w:r>
      <w:r w:rsidRPr="00FF4123">
        <w:rPr>
          <w:b/>
          <w:color w:val="auto"/>
        </w:rPr>
        <w:t>Český rozhlas</w:t>
      </w:r>
      <w:r w:rsidRPr="00FF4123">
        <w:rPr>
          <w:color w:val="auto"/>
        </w:rPr>
        <w:t>“)</w:t>
      </w:r>
    </w:p>
    <w:p w14:paraId="7FFBA088" w14:textId="77777777" w:rsidR="00B145A7" w:rsidRPr="00FF4123" w:rsidRDefault="00B145A7" w:rsidP="00B145A7"/>
    <w:p w14:paraId="734A813B" w14:textId="77777777" w:rsidR="00B145A7" w:rsidRPr="00FF4123" w:rsidRDefault="00164856" w:rsidP="00B145A7">
      <w:r w:rsidRPr="00FF4123">
        <w:t>a</w:t>
      </w:r>
    </w:p>
    <w:p w14:paraId="0C4CB025" w14:textId="77777777" w:rsidR="00B145A7" w:rsidRPr="00FF4123" w:rsidRDefault="00B145A7" w:rsidP="00B145A7"/>
    <w:p w14:paraId="750E2AB8" w14:textId="77777777" w:rsidR="00B145A7" w:rsidRPr="00FF4123" w:rsidRDefault="00164856" w:rsidP="00B145A7">
      <w:pPr>
        <w:pStyle w:val="SubjectName-ContractCzechRadio"/>
        <w:rPr>
          <w:rFonts w:cs="Arial"/>
          <w:color w:val="auto"/>
          <w:szCs w:val="20"/>
        </w:rPr>
      </w:pPr>
      <w:r w:rsidRPr="00FF4123">
        <w:rPr>
          <w:rFonts w:cs="Arial"/>
          <w:color w:val="auto"/>
          <w:szCs w:val="20"/>
        </w:rPr>
        <w:t>[</w:t>
      </w:r>
      <w:r w:rsidRPr="00FF4123">
        <w:rPr>
          <w:rFonts w:cs="Arial"/>
          <w:color w:val="auto"/>
          <w:szCs w:val="20"/>
          <w:highlight w:val="yellow"/>
        </w:rPr>
        <w:t>DOPLNIT JMÉNO A PŘÍJMENÍ NEBO FIRMU PRODÁVAJÍCÍHO</w:t>
      </w:r>
      <w:r w:rsidRPr="00FF4123">
        <w:rPr>
          <w:rFonts w:cs="Arial"/>
          <w:color w:val="auto"/>
          <w:szCs w:val="20"/>
        </w:rPr>
        <w:t>]</w:t>
      </w:r>
    </w:p>
    <w:p w14:paraId="3B89C649" w14:textId="77777777" w:rsidR="00B145A7" w:rsidRPr="00FF4123" w:rsidRDefault="00164856" w:rsidP="00B145A7">
      <w:pPr>
        <w:pStyle w:val="SubjectSpecification-ContractCzechRadio"/>
        <w:rPr>
          <w:color w:val="auto"/>
        </w:rPr>
      </w:pPr>
      <w:r w:rsidRPr="00FF4123">
        <w:rPr>
          <w:rFonts w:cs="Arial"/>
          <w:color w:val="auto"/>
          <w:szCs w:val="20"/>
        </w:rPr>
        <w:t>[</w:t>
      </w:r>
      <w:r w:rsidRPr="00FF4123">
        <w:rPr>
          <w:color w:val="auto"/>
          <w:highlight w:val="yellow"/>
        </w:rPr>
        <w:t>DOPLNIT ZÁPIS DO OBCHODNÍHO REJSTŘÍKU ČI DO JINÉHO REJSTŘÍKU</w:t>
      </w:r>
      <w:r w:rsidRPr="00FF4123">
        <w:rPr>
          <w:rFonts w:cs="Arial"/>
          <w:color w:val="auto"/>
          <w:szCs w:val="20"/>
          <w:highlight w:val="yellow"/>
        </w:rPr>
        <w:t>]</w:t>
      </w:r>
    </w:p>
    <w:p w14:paraId="2F88B8A9" w14:textId="77777777" w:rsidR="00B145A7" w:rsidRPr="00FF4123" w:rsidRDefault="00164856" w:rsidP="00B145A7">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DOPLNIT MÍSTO PODNIKÁNÍ/BYDLIŠTĚ/SÍDLO PRODÁVAJÍCÍHO</w:t>
      </w:r>
      <w:r w:rsidRPr="00FF4123">
        <w:rPr>
          <w:rFonts w:cs="Arial"/>
          <w:color w:val="auto"/>
          <w:szCs w:val="20"/>
        </w:rPr>
        <w:t>]</w:t>
      </w:r>
    </w:p>
    <w:p w14:paraId="2B20F294" w14:textId="77777777" w:rsidR="00B145A7" w:rsidRPr="00FF4123" w:rsidRDefault="00164856" w:rsidP="00B145A7">
      <w:pPr>
        <w:pStyle w:val="SubjectSpecification-ContractCzechRadio"/>
        <w:rPr>
          <w:rFonts w:cs="Arial"/>
          <w:color w:val="auto"/>
          <w:szCs w:val="20"/>
        </w:rPr>
      </w:pPr>
      <w:r w:rsidRPr="00FF4123">
        <w:rPr>
          <w:rFonts w:cs="Arial"/>
          <w:color w:val="auto"/>
          <w:szCs w:val="20"/>
        </w:rPr>
        <w:t>zastoupen</w:t>
      </w:r>
      <w:r>
        <w:rPr>
          <w:rFonts w:cs="Arial"/>
          <w:color w:val="auto"/>
          <w:szCs w:val="20"/>
        </w:rPr>
        <w:t>á</w:t>
      </w:r>
      <w:r w:rsidRPr="00FF4123">
        <w:rPr>
          <w:rFonts w:cs="Arial"/>
          <w:color w:val="auto"/>
          <w:szCs w:val="20"/>
        </w:rPr>
        <w:t>: [</w:t>
      </w:r>
      <w:r w:rsidRPr="00FF4123">
        <w:rPr>
          <w:rFonts w:cs="Arial"/>
          <w:color w:val="auto"/>
          <w:szCs w:val="20"/>
          <w:highlight w:val="yellow"/>
        </w:rPr>
        <w:t>V PŘÍPADĚ PRÁVNICKÉ OSOBY DOPLNIT ZÁSTUPCE</w:t>
      </w:r>
      <w:r w:rsidRPr="00FF4123">
        <w:rPr>
          <w:rFonts w:cs="Arial"/>
          <w:color w:val="auto"/>
          <w:szCs w:val="20"/>
        </w:rPr>
        <w:t xml:space="preserve">] </w:t>
      </w:r>
    </w:p>
    <w:p w14:paraId="2A06E0AC" w14:textId="77777777" w:rsidR="00B145A7" w:rsidRPr="00FF4123" w:rsidRDefault="00164856" w:rsidP="00B145A7">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DOPLNIT RČ nebo IČ</w:t>
      </w:r>
      <w:r>
        <w:rPr>
          <w:rFonts w:cs="Arial"/>
          <w:color w:val="auto"/>
          <w:szCs w:val="20"/>
          <w:highlight w:val="yellow"/>
        </w:rPr>
        <w:t>O</w:t>
      </w:r>
      <w:r w:rsidRPr="00FF4123">
        <w:rPr>
          <w:rFonts w:cs="Arial"/>
          <w:color w:val="auto"/>
          <w:szCs w:val="20"/>
          <w:highlight w:val="yellow"/>
        </w:rPr>
        <w:t>, DIČ PRODÁVAJÍCÍHO</w:t>
      </w:r>
      <w:r w:rsidRPr="00FF4123">
        <w:rPr>
          <w:rFonts w:cs="Arial"/>
          <w:color w:val="auto"/>
          <w:szCs w:val="20"/>
        </w:rPr>
        <w:t>]</w:t>
      </w:r>
    </w:p>
    <w:p w14:paraId="64E5F635" w14:textId="77777777" w:rsidR="00B145A7" w:rsidRPr="00FF4123" w:rsidRDefault="00164856" w:rsidP="00B145A7">
      <w:pPr>
        <w:pStyle w:val="SubjectSpecification-ContractCzechRadio"/>
        <w:rPr>
          <w:rFonts w:cs="Arial"/>
          <w:color w:val="auto"/>
          <w:szCs w:val="20"/>
        </w:rPr>
      </w:pPr>
      <w:r w:rsidRPr="00FF4123">
        <w:rPr>
          <w:rFonts w:cs="Arial"/>
          <w:color w:val="auto"/>
          <w:szCs w:val="20"/>
        </w:rPr>
        <w:t>bankovní spojení: [</w:t>
      </w:r>
      <w:r w:rsidRPr="00FF4123">
        <w:rPr>
          <w:rFonts w:cs="Arial"/>
          <w:color w:val="auto"/>
          <w:szCs w:val="20"/>
          <w:highlight w:val="yellow"/>
        </w:rPr>
        <w:t>DOPLNIT</w:t>
      </w:r>
      <w:r w:rsidRPr="00FF4123">
        <w:rPr>
          <w:rFonts w:cs="Arial"/>
          <w:color w:val="auto"/>
          <w:szCs w:val="20"/>
        </w:rPr>
        <w:t>], č. ú.: [</w:t>
      </w:r>
      <w:r w:rsidRPr="00FF4123">
        <w:rPr>
          <w:rFonts w:cs="Arial"/>
          <w:color w:val="auto"/>
          <w:szCs w:val="20"/>
          <w:highlight w:val="yellow"/>
        </w:rPr>
        <w:t>DOPLNIT</w:t>
      </w:r>
      <w:r w:rsidRPr="00FF4123">
        <w:rPr>
          <w:rFonts w:cs="Arial"/>
          <w:color w:val="auto"/>
          <w:szCs w:val="20"/>
        </w:rPr>
        <w:t>]</w:t>
      </w:r>
    </w:p>
    <w:p w14:paraId="65233348" w14:textId="77777777" w:rsidR="00B145A7" w:rsidRPr="00FF4123" w:rsidRDefault="00164856" w:rsidP="00B145A7">
      <w:pPr>
        <w:pStyle w:val="SubjectSpecification-ContractCzechRadio"/>
        <w:rPr>
          <w:color w:val="auto"/>
        </w:rPr>
      </w:pPr>
      <w:r w:rsidRPr="00FF4123">
        <w:rPr>
          <w:color w:val="auto"/>
        </w:rPr>
        <w:t xml:space="preserve">zástupce pro věcná jednání </w:t>
      </w:r>
      <w:r w:rsidRPr="00FF4123">
        <w:rPr>
          <w:color w:val="auto"/>
        </w:rPr>
        <w:tab/>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12733DCE" w14:textId="77777777" w:rsidR="00B145A7" w:rsidRPr="00FF4123" w:rsidRDefault="00164856" w:rsidP="00B145A7">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tel.: +420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6A16C9D8" w14:textId="77777777" w:rsidR="00B145A7" w:rsidRPr="00FF4123" w:rsidRDefault="00164856" w:rsidP="00B145A7">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e-mail: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074A64A6" w14:textId="77777777" w:rsidR="00B145A7" w:rsidRPr="00FF4123" w:rsidRDefault="00164856" w:rsidP="00B145A7">
      <w:pPr>
        <w:pStyle w:val="SubjectSpecification-ContractCzechRadio"/>
        <w:rPr>
          <w:color w:val="auto"/>
        </w:rPr>
      </w:pPr>
      <w:r w:rsidRPr="00FF4123">
        <w:rPr>
          <w:color w:val="auto"/>
        </w:rPr>
        <w:t>(dále jen jako „</w:t>
      </w:r>
      <w:r w:rsidRPr="00FF4123">
        <w:rPr>
          <w:b/>
          <w:color w:val="auto"/>
        </w:rPr>
        <w:t>prodávající</w:t>
      </w:r>
      <w:r w:rsidRPr="00FF4123">
        <w:rPr>
          <w:color w:val="auto"/>
        </w:rPr>
        <w:t>“)</w:t>
      </w:r>
    </w:p>
    <w:p w14:paraId="4C03ED79" w14:textId="77777777" w:rsidR="00B145A7" w:rsidRPr="00FF4123" w:rsidRDefault="00B145A7" w:rsidP="00B145A7">
      <w:pPr>
        <w:pStyle w:val="SubjectSpecification-ContractCzechRadio"/>
        <w:rPr>
          <w:color w:val="auto"/>
        </w:rPr>
      </w:pPr>
    </w:p>
    <w:p w14:paraId="4DBA2B80" w14:textId="2D0F444F" w:rsidR="00B145A7" w:rsidRPr="00FF4123" w:rsidRDefault="00164856" w:rsidP="00B145A7">
      <w:pPr>
        <w:pStyle w:val="SubjectSpecification-ContractCzechRadio"/>
        <w:rPr>
          <w:color w:val="auto"/>
        </w:rPr>
      </w:pPr>
      <w:r w:rsidRPr="00FF4123">
        <w:rPr>
          <w:color w:val="auto"/>
        </w:rPr>
        <w:t>(dále společně jen jako „</w:t>
      </w:r>
      <w:r w:rsidRPr="00FF4123">
        <w:rPr>
          <w:b/>
          <w:color w:val="auto"/>
        </w:rPr>
        <w:t>smluvní strany</w:t>
      </w:r>
      <w:r w:rsidRPr="00FF4123">
        <w:rPr>
          <w:color w:val="auto"/>
        </w:rPr>
        <w:t>“</w:t>
      </w:r>
      <w:r w:rsidR="00480D15">
        <w:rPr>
          <w:color w:val="auto"/>
        </w:rPr>
        <w:t xml:space="preserve"> </w:t>
      </w:r>
      <w:r w:rsidR="00480D15">
        <w:t>anebo jednotlivě také jako „</w:t>
      </w:r>
      <w:r w:rsidR="00480D15" w:rsidRPr="00D640B8">
        <w:rPr>
          <w:b/>
        </w:rPr>
        <w:t>smluvní strana</w:t>
      </w:r>
      <w:r w:rsidR="00480D15">
        <w:t>“</w:t>
      </w:r>
      <w:r w:rsidRPr="00FF4123">
        <w:rPr>
          <w:color w:val="auto"/>
        </w:rPr>
        <w:t>)</w:t>
      </w:r>
    </w:p>
    <w:p w14:paraId="7A23A098" w14:textId="77777777" w:rsidR="00B145A7" w:rsidRPr="00FF4123" w:rsidRDefault="00B145A7" w:rsidP="00B145A7"/>
    <w:p w14:paraId="43D4D1EB" w14:textId="556FCD19" w:rsidR="00B145A7" w:rsidRPr="00FF4123" w:rsidRDefault="00164856" w:rsidP="003F6831">
      <w:pPr>
        <w:jc w:val="both"/>
      </w:pPr>
      <w:r w:rsidRPr="00FF4123">
        <w:t>uzavírají v souladu s ustanovením § 2079 a násl. zákona č. 89/2012 Sb., občanský zákoník, ve znění pozdějších předpisů (dále jen „</w:t>
      </w:r>
      <w:r w:rsidRPr="00FF4123">
        <w:rPr>
          <w:b/>
        </w:rPr>
        <w:t>OZ</w:t>
      </w:r>
      <w:r w:rsidRPr="00FF4123">
        <w:t xml:space="preserve">“) v rámci veřejné zakázky </w:t>
      </w:r>
      <w:r w:rsidR="00B027FB" w:rsidRPr="00FF4123">
        <w:t>č. j.</w:t>
      </w:r>
      <w:r w:rsidRPr="00FF4123">
        <w:t xml:space="preserve"> </w:t>
      </w:r>
      <w:r w:rsidR="004031FA">
        <w:rPr>
          <w:rFonts w:cs="Arial"/>
          <w:b/>
          <w:szCs w:val="20"/>
        </w:rPr>
        <w:t>MR24_2024</w:t>
      </w:r>
      <w:r w:rsidR="0061514B">
        <w:rPr>
          <w:rFonts w:cs="Arial"/>
          <w:b/>
          <w:szCs w:val="20"/>
        </w:rPr>
        <w:t xml:space="preserve"> </w:t>
      </w:r>
      <w:r w:rsidR="00B027FB" w:rsidRPr="00D640B8">
        <w:rPr>
          <w:rFonts w:cs="Arial"/>
          <w:szCs w:val="20"/>
        </w:rPr>
        <w:t>názvem</w:t>
      </w:r>
      <w:r w:rsidR="00B027FB">
        <w:rPr>
          <w:rFonts w:cs="Arial"/>
          <w:b/>
          <w:szCs w:val="20"/>
        </w:rPr>
        <w:t xml:space="preserve"> </w:t>
      </w:r>
      <w:r w:rsidR="00B027FB" w:rsidRPr="006014BF">
        <w:rPr>
          <w:rFonts w:cs="Arial"/>
          <w:b/>
          <w:szCs w:val="20"/>
        </w:rPr>
        <w:t xml:space="preserve">Výměna osvětlení v ČRo Praha a regionálních studiích </w:t>
      </w:r>
      <w:r w:rsidR="00B027FB">
        <w:rPr>
          <w:rFonts w:cs="Arial"/>
          <w:b/>
          <w:szCs w:val="20"/>
        </w:rPr>
        <w:t xml:space="preserve">– část 2.: </w:t>
      </w:r>
      <w:r w:rsidR="00B027FB" w:rsidRPr="005B2384">
        <w:rPr>
          <w:rFonts w:cs="Arial"/>
          <w:b/>
          <w:szCs w:val="20"/>
        </w:rPr>
        <w:t>Dodávka a montáž LED osvětlení v ČRo Plzeň</w:t>
      </w:r>
      <w:r w:rsidR="0061514B">
        <w:rPr>
          <w:rFonts w:cs="Arial"/>
          <w:b/>
          <w:szCs w:val="20"/>
        </w:rPr>
        <w:t>,</w:t>
      </w:r>
      <w:r w:rsidRPr="00FF4123">
        <w:rPr>
          <w:rFonts w:cs="Arial"/>
          <w:b/>
          <w:szCs w:val="20"/>
        </w:rPr>
        <w:t xml:space="preserve"> </w:t>
      </w:r>
      <w:r w:rsidRPr="00FF4123">
        <w:t>tuto kupní smlouvu (dále jen jako „</w:t>
      </w:r>
      <w:r w:rsidRPr="00FF4123">
        <w:rPr>
          <w:b/>
        </w:rPr>
        <w:t>smlouva</w:t>
      </w:r>
      <w:r w:rsidRPr="00FF4123">
        <w:t>“)</w:t>
      </w:r>
    </w:p>
    <w:p w14:paraId="5685F106" w14:textId="77777777" w:rsidR="00B145A7" w:rsidRPr="00FF4123" w:rsidRDefault="00164856" w:rsidP="00B145A7">
      <w:pPr>
        <w:pStyle w:val="Heading-Number-ContractCzechRadio"/>
        <w:rPr>
          <w:color w:val="auto"/>
        </w:rPr>
      </w:pPr>
      <w:r w:rsidRPr="00FF4123">
        <w:rPr>
          <w:color w:val="auto"/>
        </w:rPr>
        <w:t>Předmět smlouvy</w:t>
      </w:r>
    </w:p>
    <w:p w14:paraId="6B7C460C" w14:textId="3D1C2853" w:rsidR="00B145A7" w:rsidRDefault="00164856" w:rsidP="00B145A7">
      <w:pPr>
        <w:pStyle w:val="ListNumber-ContractCzechRadio"/>
        <w:jc w:val="both"/>
      </w:pPr>
      <w:r w:rsidRPr="00FF4123">
        <w:t>Předmětem této smlouvy je povinnost prodávajícího odevzdat kupujícímu věc</w:t>
      </w:r>
      <w:r>
        <w:t>i</w:t>
      </w:r>
      <w:r w:rsidRPr="00FF4123">
        <w:t>, kter</w:t>
      </w:r>
      <w:r>
        <w:t>é</w:t>
      </w:r>
      <w:r w:rsidRPr="00FF4123">
        <w:t xml:space="preserve"> j</w:t>
      </w:r>
      <w:r>
        <w:t>sou</w:t>
      </w:r>
      <w:r w:rsidRPr="00FF4123">
        <w:t xml:space="preserve"> předmětem koupě </w:t>
      </w:r>
      <w:r>
        <w:t>–</w:t>
      </w:r>
      <w:r w:rsidRPr="00FF4123">
        <w:t xml:space="preserve"> </w:t>
      </w:r>
      <w:r w:rsidR="00D42953" w:rsidRPr="003F6831">
        <w:rPr>
          <w:b/>
        </w:rPr>
        <w:t>102 kusů LED svítidel</w:t>
      </w:r>
      <w:r>
        <w:rPr>
          <w:b/>
        </w:rPr>
        <w:t xml:space="preserve"> </w:t>
      </w:r>
      <w:r w:rsidRPr="00FF4123">
        <w:t>(dále také jako „</w:t>
      </w:r>
      <w:r w:rsidRPr="00FF4123">
        <w:rPr>
          <w:b/>
        </w:rPr>
        <w:t>zboží</w:t>
      </w:r>
      <w:r w:rsidRPr="00FF4123">
        <w:t>“)</w:t>
      </w:r>
      <w:r w:rsidR="00B85F5F">
        <w:t>,</w:t>
      </w:r>
      <w:r w:rsidRPr="00FF4123">
        <w:t xml:space="preserve"> blíže specifikované v</w:t>
      </w:r>
      <w:r w:rsidR="00130CFB">
        <w:t> </w:t>
      </w:r>
      <w:r w:rsidRPr="00FF4123">
        <w:t>příloze</w:t>
      </w:r>
      <w:r w:rsidR="00130CFB">
        <w:t xml:space="preserve"> č. 1</w:t>
      </w:r>
      <w:r w:rsidRPr="00FF4123">
        <w:t xml:space="preserve"> této smlouvy a umožnit kupujícímu nabýt vlastnické právo ke zboží na straně jedné a povinnost kupujícího zboží převzít a zaplatit prodávajícímu kupní cenu na straně druhé</w:t>
      </w:r>
      <w:r w:rsidRPr="00FF4123">
        <w:rPr>
          <w:rFonts w:cs="Arial"/>
        </w:rPr>
        <w:t>;</w:t>
      </w:r>
      <w:r w:rsidRPr="00FF4123">
        <w:t xml:space="preserve"> to vše dle podmínek stanovených touto smlouvou. </w:t>
      </w:r>
    </w:p>
    <w:p w14:paraId="19983685" w14:textId="77777777" w:rsidR="00F560DD" w:rsidRDefault="00164856" w:rsidP="00F560DD">
      <w:pPr>
        <w:pStyle w:val="ListNumber-ContractCzechRadio"/>
        <w:jc w:val="both"/>
      </w:pPr>
      <w:r>
        <w:t xml:space="preserve">Smluvní strany uvádí, že nedílnou součástí plnění dle této smlouvy a odevzdání </w:t>
      </w:r>
      <w:r w:rsidR="00D42953">
        <w:t xml:space="preserve">zboží je montáž LED svítidel </w:t>
      </w:r>
      <w:r>
        <w:t>v místě plnění dle specifikace uvedené v příloze této smlouvy (dále jen „</w:t>
      </w:r>
      <w:r w:rsidRPr="00D3588D">
        <w:rPr>
          <w:b/>
        </w:rPr>
        <w:t>montáž</w:t>
      </w:r>
      <w:r>
        <w:t>“), bez čehož není zboží kompletní a nepovažuje se za řádně odevzdané.</w:t>
      </w:r>
      <w:r w:rsidRPr="00F560DD">
        <w:t xml:space="preserve"> </w:t>
      </w:r>
    </w:p>
    <w:p w14:paraId="7F703F0A" w14:textId="7C43D5BC" w:rsidR="005E30DB" w:rsidRDefault="00164856" w:rsidP="005E30DB">
      <w:pPr>
        <w:pStyle w:val="ListNumber-ContractCzechRadio"/>
        <w:jc w:val="both"/>
      </w:pPr>
      <w:r>
        <w:t xml:space="preserve">Součástí montáže je demontáž </w:t>
      </w:r>
      <w:r w:rsidR="00D42953">
        <w:t xml:space="preserve">102 kusů </w:t>
      </w:r>
      <w:r>
        <w:t xml:space="preserve">stávajících </w:t>
      </w:r>
      <w:r w:rsidR="00D42953">
        <w:t>zářivkových svítidel</w:t>
      </w:r>
      <w:r>
        <w:t xml:space="preserve"> a jejich ekologická likvidace</w:t>
      </w:r>
      <w:r w:rsidR="00D42953">
        <w:t xml:space="preserve"> </w:t>
      </w:r>
      <w:r>
        <w:t>dle specifikace (Příloha</w:t>
      </w:r>
      <w:r w:rsidR="00130CFB">
        <w:t xml:space="preserve"> č. 1</w:t>
      </w:r>
      <w:r>
        <w:t xml:space="preserve"> – Specifikace</w:t>
      </w:r>
      <w:r w:rsidR="00D42953">
        <w:t xml:space="preserve"> zboží a ceny).</w:t>
      </w:r>
      <w:r>
        <w:t xml:space="preserve"> </w:t>
      </w:r>
    </w:p>
    <w:p w14:paraId="102F61B7" w14:textId="77777777" w:rsidR="005E30DB" w:rsidRPr="00FF4123" w:rsidRDefault="00164856">
      <w:pPr>
        <w:pStyle w:val="ListNumber-ContractCzechRadio"/>
        <w:jc w:val="both"/>
      </w:pPr>
      <w:r>
        <w:lastRenderedPageBreak/>
        <w:t>Pro účely této smlouvy se „</w:t>
      </w:r>
      <w:r w:rsidRPr="003F6831">
        <w:rPr>
          <w:b/>
        </w:rPr>
        <w:t>plněním</w:t>
      </w:r>
      <w:r>
        <w:t>“ rozumí jak povinnost prodávajícího odevzdat kupujícímu zboží, tak provedení montáže zboží v místě plnění dle této smlouvy.</w:t>
      </w:r>
      <w:r>
        <w:rPr>
          <w:lang w:eastAsia="cs-CZ"/>
        </w:rPr>
        <w:t xml:space="preserve"> </w:t>
      </w:r>
    </w:p>
    <w:p w14:paraId="793AA6BC" w14:textId="77777777" w:rsidR="00B145A7" w:rsidRPr="00FF4123" w:rsidRDefault="00164856" w:rsidP="00B145A7">
      <w:pPr>
        <w:pStyle w:val="Heading-Number-ContractCzechRadio"/>
        <w:rPr>
          <w:color w:val="auto"/>
        </w:rPr>
      </w:pPr>
      <w:r w:rsidRPr="00FF4123">
        <w:rPr>
          <w:color w:val="auto"/>
        </w:rPr>
        <w:t>Místo a doba plnění</w:t>
      </w:r>
    </w:p>
    <w:p w14:paraId="5A1B7AF3" w14:textId="1C5288FA" w:rsidR="00B145A7" w:rsidRPr="00FF4123" w:rsidRDefault="00164856" w:rsidP="00B145A7">
      <w:pPr>
        <w:pStyle w:val="ListNumber-ContractCzechRadio"/>
        <w:jc w:val="both"/>
      </w:pPr>
      <w:r w:rsidRPr="00FF4123">
        <w:t xml:space="preserve">Místem plnění a odevzdání zboží je </w:t>
      </w:r>
      <w:r w:rsidR="00D42953">
        <w:rPr>
          <w:rFonts w:cs="Arial"/>
          <w:szCs w:val="20"/>
        </w:rPr>
        <w:t>Český rozhlas</w:t>
      </w:r>
      <w:r w:rsidR="00480D15">
        <w:rPr>
          <w:rFonts w:cs="Arial"/>
          <w:szCs w:val="20"/>
        </w:rPr>
        <w:t xml:space="preserve"> Plzeň</w:t>
      </w:r>
      <w:r w:rsidR="00D42953">
        <w:rPr>
          <w:rFonts w:cs="Arial"/>
          <w:szCs w:val="20"/>
        </w:rPr>
        <w:t xml:space="preserve">, Náměstí Míru 10, </w:t>
      </w:r>
      <w:r w:rsidR="00480D15">
        <w:rPr>
          <w:rFonts w:cs="Arial"/>
          <w:color w:val="000000"/>
          <w:sz w:val="21"/>
          <w:szCs w:val="21"/>
          <w:shd w:val="clear" w:color="auto" w:fill="F8F8F8"/>
        </w:rPr>
        <w:t xml:space="preserve">301 00 </w:t>
      </w:r>
      <w:r w:rsidR="00D42953">
        <w:rPr>
          <w:rFonts w:cs="Arial"/>
          <w:szCs w:val="20"/>
        </w:rPr>
        <w:t>Plzeň</w:t>
      </w:r>
      <w:r w:rsidRPr="00AA79BD">
        <w:rPr>
          <w:rFonts w:cs="Arial"/>
          <w:szCs w:val="20"/>
        </w:rPr>
        <w:t>.</w:t>
      </w:r>
    </w:p>
    <w:p w14:paraId="6B489178" w14:textId="77777777" w:rsidR="00B145A7" w:rsidRDefault="00164856" w:rsidP="00B145A7">
      <w:pPr>
        <w:pStyle w:val="ListNumber-ContractCzechRadio"/>
        <w:jc w:val="both"/>
      </w:pPr>
      <w:r w:rsidRPr="00FF4123">
        <w:t xml:space="preserve">Prodávající se zavazuje odevzdat zboží </w:t>
      </w:r>
      <w:r>
        <w:t xml:space="preserve">a provést jeho montáž </w:t>
      </w:r>
      <w:r w:rsidRPr="00FF4123">
        <w:t xml:space="preserve">v místě plnění na vlastní náklad </w:t>
      </w:r>
      <w:r w:rsidRPr="0018105E">
        <w:rPr>
          <w:b/>
        </w:rPr>
        <w:t xml:space="preserve">nejpozději do </w:t>
      </w:r>
      <w:r w:rsidR="00A83B32">
        <w:rPr>
          <w:b/>
        </w:rPr>
        <w:t>8</w:t>
      </w:r>
      <w:r>
        <w:rPr>
          <w:b/>
        </w:rPr>
        <w:t xml:space="preserve"> týdnů o</w:t>
      </w:r>
      <w:r w:rsidRPr="0018105E">
        <w:rPr>
          <w:b/>
        </w:rPr>
        <w:t>d účinnosti smlouvy</w:t>
      </w:r>
      <w:r>
        <w:t xml:space="preserve">. </w:t>
      </w:r>
      <w:r w:rsidRPr="00FF4123">
        <w:t xml:space="preserve">Prodávající je povinen odevzdání zboží oznámit kupujícímu nejméně 3 pracovní dny předem na e-mail zástupce pro věcná jednání kupujícího dle této smlouvy. </w:t>
      </w:r>
    </w:p>
    <w:p w14:paraId="5A019696" w14:textId="741471C5" w:rsidR="00B145A7" w:rsidRPr="004545D6" w:rsidRDefault="00164856" w:rsidP="00B145A7">
      <w:pPr>
        <w:pStyle w:val="ListNumber-ContractCzechRadio"/>
        <w:jc w:val="both"/>
      </w:pPr>
      <w:r>
        <w:t>Prodávající je povinen při montáží zboží v místě plnění dodržovat pravidla bezpečnosti ochrany zdraví při práci,</w:t>
      </w:r>
      <w:r w:rsidRPr="002027EE">
        <w:t xml:space="preserve"> </w:t>
      </w:r>
      <w:r w:rsidRPr="004545D6">
        <w:t xml:space="preserve">pravidla požární bezpečnosti a vnitřní předpisy </w:t>
      </w:r>
      <w:r>
        <w:t>kupujícího</w:t>
      </w:r>
      <w:r w:rsidRPr="004545D6">
        <w:t>, se kterými byl seznámen. Přílohou</w:t>
      </w:r>
      <w:r w:rsidR="002359ED">
        <w:t xml:space="preserve"> č. </w:t>
      </w:r>
      <w:r w:rsidR="00B027FB">
        <w:t>2</w:t>
      </w:r>
      <w:r w:rsidRPr="004545D6">
        <w:t xml:space="preserve"> k této smlouvě jsou „Podmínky provádění činností externích osob v objektech ČRo“, které je </w:t>
      </w:r>
      <w:r>
        <w:t>prodávající</w:t>
      </w:r>
      <w:r w:rsidRPr="004545D6">
        <w:t xml:space="preserve"> povinen dodržovat</w:t>
      </w:r>
      <w:r>
        <w:t>.</w:t>
      </w:r>
    </w:p>
    <w:p w14:paraId="09FAEB36" w14:textId="77777777" w:rsidR="00B145A7" w:rsidRDefault="00164856" w:rsidP="00B145A7">
      <w:pPr>
        <w:pStyle w:val="ListNumber-ContractCzechRadio"/>
        <w:jc w:val="both"/>
      </w:pPr>
      <w:r>
        <w:t>Prodávající</w:t>
      </w:r>
      <w:r w:rsidRPr="004545D6">
        <w:t xml:space="preserve"> se zavazuje uvést místo </w:t>
      </w:r>
      <w:r>
        <w:t xml:space="preserve">montáže </w:t>
      </w:r>
      <w:r w:rsidRPr="004545D6">
        <w:t xml:space="preserve">do původního stavu a na vlastní náklady odstranit v souladu s platnými právními předpisy odpad vzniklý při </w:t>
      </w:r>
      <w:r>
        <w:t>montáži</w:t>
      </w:r>
      <w:r w:rsidR="004332AB">
        <w:t>.</w:t>
      </w:r>
      <w:r>
        <w:t xml:space="preserve"> Současně prodávající podpisem této smlouvy prohlašuje, že se dostatečným způsobem seznámil s místem plnění díla a je tak plně způsobilý k řádnému plnění povinností dle této smlouvy.</w:t>
      </w:r>
    </w:p>
    <w:p w14:paraId="7A1E2D9D" w14:textId="77777777" w:rsidR="00B145A7" w:rsidRPr="00FF4123" w:rsidRDefault="00164856" w:rsidP="00B145A7">
      <w:pPr>
        <w:pStyle w:val="Heading-Number-ContractCzechRadio"/>
        <w:rPr>
          <w:color w:val="auto"/>
        </w:rPr>
      </w:pPr>
      <w:r w:rsidRPr="00FF4123">
        <w:rPr>
          <w:color w:val="auto"/>
        </w:rPr>
        <w:t xml:space="preserve">Cena </w:t>
      </w:r>
      <w:r w:rsidR="00F560DD">
        <w:rPr>
          <w:color w:val="auto"/>
        </w:rPr>
        <w:t>plnění</w:t>
      </w:r>
      <w:r w:rsidR="00F560DD" w:rsidRPr="00FF4123">
        <w:rPr>
          <w:color w:val="auto"/>
        </w:rPr>
        <w:t xml:space="preserve"> </w:t>
      </w:r>
      <w:r w:rsidRPr="00FF4123">
        <w:rPr>
          <w:color w:val="auto"/>
        </w:rPr>
        <w:t>a platební podmínky</w:t>
      </w:r>
    </w:p>
    <w:p w14:paraId="72C8C64F" w14:textId="4F5D8F65" w:rsidR="00B145A7" w:rsidRPr="00FF4123" w:rsidRDefault="00164856" w:rsidP="00B145A7">
      <w:pPr>
        <w:pStyle w:val="ListNumber-ContractCzechRadio"/>
        <w:jc w:val="both"/>
      </w:pPr>
      <w:r w:rsidRPr="00FF4123">
        <w:t xml:space="preserve">Celková cena </w:t>
      </w:r>
      <w:r w:rsidR="00F560DD">
        <w:t xml:space="preserve">plnění </w:t>
      </w:r>
      <w:r w:rsidRPr="00FF4123">
        <w:t>je dána nabídkou prodávajícího ve veřejné zakázce č.j.</w:t>
      </w:r>
      <w:r w:rsidRPr="00FF4123">
        <w:rPr>
          <w:rFonts w:cs="Arial"/>
          <w:b/>
          <w:szCs w:val="20"/>
        </w:rPr>
        <w:t xml:space="preserve"> </w:t>
      </w:r>
      <w:r w:rsidR="00A83B32">
        <w:rPr>
          <w:rFonts w:cs="Arial"/>
          <w:b/>
          <w:szCs w:val="20"/>
        </w:rPr>
        <w:t>MR24</w:t>
      </w:r>
      <w:r>
        <w:rPr>
          <w:rFonts w:cs="Arial"/>
          <w:b/>
          <w:szCs w:val="20"/>
        </w:rPr>
        <w:t>_202</w:t>
      </w:r>
      <w:r w:rsidR="00A83B32">
        <w:rPr>
          <w:rFonts w:cs="Arial"/>
          <w:b/>
          <w:szCs w:val="20"/>
        </w:rPr>
        <w:t>4</w:t>
      </w:r>
      <w:r w:rsidRPr="00FF4123">
        <w:rPr>
          <w:rFonts w:cs="Arial"/>
          <w:b/>
          <w:szCs w:val="20"/>
        </w:rPr>
        <w:t xml:space="preserve"> </w:t>
      </w:r>
      <w:r w:rsidRPr="00FF4123">
        <w:t xml:space="preserve">a činí </w:t>
      </w:r>
      <w:r w:rsidRPr="00FF4123">
        <w:rPr>
          <w:rFonts w:cs="Arial"/>
          <w:b/>
          <w:szCs w:val="20"/>
        </w:rPr>
        <w:t>[</w:t>
      </w:r>
      <w:r w:rsidRPr="00FF4123">
        <w:rPr>
          <w:rFonts w:cs="Arial"/>
          <w:b/>
          <w:szCs w:val="20"/>
          <w:highlight w:val="yellow"/>
        </w:rPr>
        <w:t>DOPLNIT</w:t>
      </w:r>
      <w:r w:rsidRPr="00FF4123">
        <w:rPr>
          <w:rFonts w:cs="Arial"/>
          <w:b/>
          <w:szCs w:val="20"/>
        </w:rPr>
        <w:t xml:space="preserve">],- </w:t>
      </w:r>
      <w:r w:rsidRPr="00FF4123">
        <w:rPr>
          <w:b/>
        </w:rPr>
        <w:t>Kč</w:t>
      </w:r>
      <w:r w:rsidRPr="00FF4123">
        <w:t xml:space="preserve"> (slovy: </w:t>
      </w:r>
      <w:r w:rsidRPr="00FF4123">
        <w:rPr>
          <w:rFonts w:cs="Arial"/>
          <w:szCs w:val="20"/>
        </w:rPr>
        <w:t>[</w:t>
      </w:r>
      <w:r w:rsidRPr="00FF4123">
        <w:rPr>
          <w:rFonts w:cs="Arial"/>
          <w:szCs w:val="20"/>
          <w:highlight w:val="yellow"/>
        </w:rPr>
        <w:t>DOPLNIT</w:t>
      </w:r>
      <w:r w:rsidRPr="00FF4123">
        <w:rPr>
          <w:rFonts w:cs="Arial"/>
          <w:szCs w:val="20"/>
        </w:rPr>
        <w:t xml:space="preserve">] </w:t>
      </w:r>
      <w:r w:rsidRPr="00FF4123">
        <w:t xml:space="preserve">korun českých) </w:t>
      </w:r>
      <w:r w:rsidRPr="00D25DB2">
        <w:rPr>
          <w:b/>
        </w:rPr>
        <w:t>bez DPH</w:t>
      </w:r>
      <w:r w:rsidRPr="00FF4123">
        <w:t xml:space="preserve">. </w:t>
      </w:r>
      <w:r>
        <w:t>Režim</w:t>
      </w:r>
      <w:r w:rsidRPr="00FF4123">
        <w:t xml:space="preserve"> DPH </w:t>
      </w:r>
      <w:r>
        <w:t>bude uplatněn v souladu se</w:t>
      </w:r>
      <w:r w:rsidRPr="007A0E70">
        <w:t xml:space="preserve"> zákon</w:t>
      </w:r>
      <w:r>
        <w:t>em</w:t>
      </w:r>
      <w:r w:rsidRPr="007A0E70">
        <w:t xml:space="preserve"> č. 235/2004 Sb., o </w:t>
      </w:r>
      <w:r>
        <w:t>dani z přidané hodnoty, ve znění pozdějších předpisů (dále jen „</w:t>
      </w:r>
      <w:r w:rsidRPr="00E02CC8">
        <w:rPr>
          <w:b/>
        </w:rPr>
        <w:t>ZDPH</w:t>
      </w:r>
      <w:r>
        <w:t>“)</w:t>
      </w:r>
      <w:r w:rsidRPr="00FF4123">
        <w:t>. Rozpis ceny je uveden v příloze této smlouvy.</w:t>
      </w:r>
    </w:p>
    <w:p w14:paraId="1B6CC2A8" w14:textId="77777777" w:rsidR="00B145A7" w:rsidRPr="00FF4123" w:rsidRDefault="00164856" w:rsidP="00B145A7">
      <w:pPr>
        <w:pStyle w:val="ListNumber-ContractCzechRadio"/>
        <w:jc w:val="both"/>
      </w:pPr>
      <w:r w:rsidRPr="00FF4123">
        <w:t>Cena dle předchozího odstavce je konečná a zahrnuje veškeré náklady prodávajícího související s </w:t>
      </w:r>
      <w:r w:rsidR="00710645">
        <w:t>plněním</w:t>
      </w:r>
      <w:r w:rsidRPr="00FF4123">
        <w:t xml:space="preserve"> dle této smlouvy (např. doprava zboží do místa odevzdání, zabalení zboží).</w:t>
      </w:r>
    </w:p>
    <w:p w14:paraId="3674678C" w14:textId="77777777" w:rsidR="00B145A7" w:rsidRPr="00FF4123" w:rsidRDefault="00164856" w:rsidP="00B145A7">
      <w:pPr>
        <w:pStyle w:val="ListNumber-ContractCzechRadio"/>
        <w:jc w:val="both"/>
      </w:pPr>
      <w:r w:rsidRPr="00FF4123">
        <w:t>Úhrada ceny bude provedena po odevzdání zboží kupujícímu</w:t>
      </w:r>
      <w:r>
        <w:t xml:space="preserve"> včetně provedení montáže</w:t>
      </w:r>
      <w:r w:rsidRPr="00FF4123">
        <w:t xml:space="preserve"> na základě daňového dokladu (dále jen „</w:t>
      </w:r>
      <w:r w:rsidRPr="00FF4123">
        <w:rPr>
          <w:b/>
        </w:rPr>
        <w:t>faktura</w:t>
      </w:r>
      <w:r w:rsidRPr="00FF4123">
        <w:t xml:space="preserve">“). Prodávající má právo na zaplacení ceny okamžikem řádného splnění svého závazku, tedy okamžikem odevzdání veškerého </w:t>
      </w:r>
      <w:r>
        <w:t>plnění</w:t>
      </w:r>
      <w:r w:rsidRPr="00FF4123">
        <w:t xml:space="preserve"> kupujícímu dle této smlouvy. </w:t>
      </w:r>
    </w:p>
    <w:p w14:paraId="2AB52866" w14:textId="77777777" w:rsidR="00B145A7" w:rsidRPr="00FF4123" w:rsidRDefault="00164856" w:rsidP="00B145A7">
      <w:pPr>
        <w:pStyle w:val="ListNumber-ContractCzechRadio"/>
        <w:jc w:val="both"/>
      </w:pPr>
      <w:r w:rsidRPr="00FF4123">
        <w:t>Splatnost faktury činí 24 dnů od data jejího vystavení za předpokladu jejího doručení kupujícímu do 3 dnů od data vystavení. V případě pozdějšího doručení faktury kupujícímu činí doba splatnosti faktury 21 dnů od d</w:t>
      </w:r>
      <w:r>
        <w:t>ata</w:t>
      </w:r>
      <w:r w:rsidRPr="00FF4123">
        <w:t xml:space="preserve"> jejího skutečného doručení kupujícímu. </w:t>
      </w:r>
    </w:p>
    <w:p w14:paraId="02DB8FEC" w14:textId="77777777" w:rsidR="00B145A7" w:rsidRPr="00FF4123" w:rsidRDefault="00164856" w:rsidP="00B145A7">
      <w:pPr>
        <w:pStyle w:val="ListNumber-ContractCzechRadio"/>
        <w:jc w:val="both"/>
      </w:pPr>
      <w:r w:rsidRPr="00FF4123">
        <w:t>Faktura musí mít veškeré náležitosti dle platných právních předpisů a její součástí musí být kopie protokolu o odevzdání zboží podepsaného oběma smluvními stranami. V případě, že faktura neobsahuje tyto náležitosti nebo obsahuje nesprávné údaje, je kupující oprávněn fakturu vrátit prodávajícímu a ten je povinen vystavit fakturu novou nebo ji opravit. Po tuto dobu doba splatnosti neběží a začíná plynout až okamžikem doručení nové nebo opravené faktury kupujícímu.</w:t>
      </w:r>
    </w:p>
    <w:p w14:paraId="3C2D136C" w14:textId="53530735" w:rsidR="00B145A7" w:rsidRPr="00FF4123" w:rsidRDefault="00164856" w:rsidP="00B145A7">
      <w:pPr>
        <w:pStyle w:val="ListNumber-ContractCzechRadio"/>
        <w:jc w:val="both"/>
      </w:pPr>
      <w:r w:rsidRPr="00FF4123">
        <w:t xml:space="preserve">Poskytovatel zdanitelného plnění prohlašuje, že není v souladu s § 106a </w:t>
      </w:r>
      <w:r w:rsidRPr="00D3588D">
        <w:t>ZDPH</w:t>
      </w:r>
      <w:r w:rsidRPr="00FF4123">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w:t>
      </w:r>
      <w:r w:rsidRPr="00FF4123">
        <w:lastRenderedPageBreak/>
        <w:t>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371EF7A" w14:textId="77777777" w:rsidR="00B145A7" w:rsidRPr="00FF4123" w:rsidRDefault="00164856" w:rsidP="00B145A7">
      <w:pPr>
        <w:pStyle w:val="Heading-Number-ContractCzechRadio"/>
        <w:rPr>
          <w:color w:val="auto"/>
        </w:rPr>
      </w:pPr>
      <w:r w:rsidRPr="00FF4123">
        <w:rPr>
          <w:color w:val="auto"/>
        </w:rPr>
        <w:t xml:space="preserve">Odevzdání a převzetí </w:t>
      </w:r>
      <w:r w:rsidR="00710645">
        <w:rPr>
          <w:color w:val="auto"/>
        </w:rPr>
        <w:t>plnění</w:t>
      </w:r>
    </w:p>
    <w:p w14:paraId="64FCDC5B" w14:textId="1FC66136" w:rsidR="00B145A7" w:rsidRDefault="00164856" w:rsidP="00B145A7">
      <w:pPr>
        <w:pStyle w:val="ListNumber-ContractCzechRadio"/>
        <w:jc w:val="both"/>
      </w:pPr>
      <w:r w:rsidRPr="00FF4123">
        <w:t xml:space="preserve">Smluvní strany potvrdí odevzdání zboží v ujednaném množství, jakosti a provedení </w:t>
      </w:r>
      <w:r w:rsidR="00710645">
        <w:t xml:space="preserve">a jeho řádnou a včasnou montáž </w:t>
      </w:r>
      <w:r w:rsidRPr="00FF4123">
        <w:t>podpisem protokolu o odevzdání</w:t>
      </w:r>
      <w:r w:rsidR="001F6CB7">
        <w:t xml:space="preserve"> </w:t>
      </w:r>
      <w:r w:rsidRPr="00FF4123">
        <w:t>(dále jen „</w:t>
      </w:r>
      <w:r w:rsidRPr="00FF4123">
        <w:rPr>
          <w:b/>
        </w:rPr>
        <w:t>protokol o odevzdání</w:t>
      </w:r>
      <w:r w:rsidRPr="00FF4123">
        <w:t xml:space="preserve">“), jehož kopie musí být součástí faktury.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w:t>
      </w:r>
      <w:r w:rsidR="00710645">
        <w:t>plnění</w:t>
      </w:r>
      <w:r w:rsidR="00710645" w:rsidRPr="00FF4123">
        <w:t xml:space="preserve"> </w:t>
      </w:r>
      <w:r w:rsidRPr="00FF4123">
        <w:t>(tj. v množství, jakosti a provedení) dle této smlouvy.</w:t>
      </w:r>
    </w:p>
    <w:p w14:paraId="539E825F" w14:textId="50A0810F" w:rsidR="00B145A7" w:rsidRDefault="00164856" w:rsidP="00B145A7">
      <w:pPr>
        <w:pStyle w:val="ListNumber-ContractCzechRadio"/>
        <w:jc w:val="both"/>
      </w:pPr>
      <w:r>
        <w:t>Má-li být funkčnost zboží po jeho montáži v místě plnění prokázána provedením ujednaných zkoušek, považuje se zboží za řádně odevzdané až úspěšným provedením zkoušek</w:t>
      </w:r>
      <w:r w:rsidR="00B027FB">
        <w:t>.</w:t>
      </w:r>
    </w:p>
    <w:p w14:paraId="1B086EE2" w14:textId="77777777" w:rsidR="00B027FB" w:rsidRPr="00FF4123" w:rsidRDefault="00B027FB" w:rsidP="00B027FB">
      <w:pPr>
        <w:pStyle w:val="ListNumber-ContractCzechRadio"/>
        <w:jc w:val="both"/>
      </w:pPr>
      <w:r w:rsidRPr="00FF4123">
        <w:t>Odevzdání zboží je</w:t>
      </w:r>
      <w:r>
        <w:t xml:space="preserve"> realizováno</w:t>
      </w:r>
      <w:r w:rsidRPr="00FF4123">
        <w:t xml:space="preserve"> současn</w:t>
      </w:r>
      <w:r>
        <w:t>ým</w:t>
      </w:r>
      <w:r w:rsidRPr="00FF4123">
        <w:t xml:space="preserve"> splnění</w:t>
      </w:r>
      <w:r>
        <w:t>m</w:t>
      </w:r>
      <w:r w:rsidRPr="00FF4123">
        <w:t xml:space="preserve"> následujících podmínek: </w:t>
      </w:r>
    </w:p>
    <w:p w14:paraId="2D928DDF" w14:textId="77777777" w:rsidR="00B027FB" w:rsidRPr="00FF4123" w:rsidRDefault="00B027FB" w:rsidP="00B027FB">
      <w:pPr>
        <w:pStyle w:val="ListLetter-ContractCzechRadio"/>
        <w:jc w:val="both"/>
      </w:pPr>
      <w:r w:rsidRPr="00FF4123">
        <w:t>umožnění kupujícímu nakládat se zbožím v místě plnění podle této smlouvy;</w:t>
      </w:r>
    </w:p>
    <w:p w14:paraId="6A597F92" w14:textId="77777777" w:rsidR="00B027FB" w:rsidRDefault="00B027FB" w:rsidP="00B027FB">
      <w:pPr>
        <w:pStyle w:val="ListLetter-ContractCzechRadio"/>
        <w:jc w:val="both"/>
      </w:pPr>
      <w:r w:rsidRPr="00FF4123">
        <w:t>faktické předání zboží kupujícímu (vč. kompletní dokumentace ke zboží);</w:t>
      </w:r>
    </w:p>
    <w:p w14:paraId="068002E6" w14:textId="77777777" w:rsidR="00B027FB" w:rsidRPr="00FF4123" w:rsidRDefault="00B027FB" w:rsidP="00B027FB">
      <w:pPr>
        <w:pStyle w:val="ListLetter-ContractCzechRadio"/>
        <w:jc w:val="both"/>
      </w:pPr>
      <w:r>
        <w:t>řádné provedení montáže zboží v místě plnění dle této smlouvy, vč. úspěšného provedení případných zkoušek funkčnosti zboží za přítomnosti zástupce kupujícího;</w:t>
      </w:r>
    </w:p>
    <w:p w14:paraId="7CC57324" w14:textId="2940D4B8" w:rsidR="00B027FB" w:rsidRDefault="00B027FB" w:rsidP="003F6831">
      <w:pPr>
        <w:pStyle w:val="ListLetter-ContractCzechRadio"/>
        <w:jc w:val="both"/>
      </w:pPr>
      <w:r w:rsidRPr="00FF4123">
        <w:t xml:space="preserve">podpis protokolu o odevzdání </w:t>
      </w:r>
      <w:r w:rsidRPr="00D226FD">
        <w:t>oběma smluvními stranami</w:t>
      </w:r>
      <w:r w:rsidRPr="00FF4123">
        <w:t>.</w:t>
      </w:r>
    </w:p>
    <w:p w14:paraId="3EDCE673" w14:textId="77777777" w:rsidR="001F6CB7" w:rsidRPr="00FF4123" w:rsidRDefault="001F6CB7" w:rsidP="001F6CB7">
      <w:pPr>
        <w:pStyle w:val="Heading-Number-ContractCzechRadio"/>
        <w:rPr>
          <w:color w:val="auto"/>
        </w:rPr>
      </w:pPr>
      <w:r w:rsidRPr="00FF4123">
        <w:rPr>
          <w:color w:val="auto"/>
        </w:rPr>
        <w:t>Vlastnické právo, přechod nebezpečí škody</w:t>
      </w:r>
    </w:p>
    <w:p w14:paraId="372D53D6" w14:textId="3EF7F105" w:rsidR="001F6CB7" w:rsidRPr="00FF4123" w:rsidRDefault="001F6CB7" w:rsidP="003F6831">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t xml:space="preserve">Smluvní strany se dohodly na tom, že k převodu vlastnického práva ke zboží z prodávajícího na kupujícího dochází okamžikem odevzdání zboží kupujícímu (tj. zástupci pro věcná jednání dle této smlouvy nebo jiné prokazatelně pověřené osobě). Současně s nabytím vlastnického práva přechází z prodávajícího na kupujícího nebezpečí škody na zboží. </w:t>
      </w:r>
    </w:p>
    <w:p w14:paraId="02FC6543" w14:textId="77777777" w:rsidR="00B145A7" w:rsidRPr="00FF4123" w:rsidRDefault="00164856" w:rsidP="00B145A7">
      <w:pPr>
        <w:pStyle w:val="Heading-Number-ContractCzechRadio"/>
        <w:rPr>
          <w:color w:val="auto"/>
        </w:rPr>
      </w:pPr>
      <w:r w:rsidRPr="00FF4123">
        <w:rPr>
          <w:color w:val="auto"/>
        </w:rPr>
        <w:t>Jakost zboží a záruka</w:t>
      </w:r>
    </w:p>
    <w:p w14:paraId="27C55A49" w14:textId="77777777" w:rsidR="00B145A7" w:rsidRPr="00FF4123" w:rsidRDefault="00164856" w:rsidP="00B145A7">
      <w:pPr>
        <w:pStyle w:val="ListNumber-ContractCzechRadio"/>
        <w:jc w:val="both"/>
      </w:pPr>
      <w:r w:rsidRPr="00FF4123">
        <w:t>Prodávající prohlašuje, že odevzdané zboží je nové, nepoužívané, bez faktických a právních vad a odpovídá této smlouvě a platným právním předpisům.</w:t>
      </w:r>
    </w:p>
    <w:p w14:paraId="59257D09" w14:textId="77777777" w:rsidR="00B145A7" w:rsidRPr="00FF4123" w:rsidRDefault="00164856" w:rsidP="00B145A7">
      <w:pPr>
        <w:pStyle w:val="ListNumber-ContractCzechRadio"/>
        <w:jc w:val="both"/>
      </w:pPr>
      <w:r w:rsidRPr="00FF4123">
        <w:t xml:space="preserve">Prodávající poskytuje na zboží záruku za jakost v délce </w:t>
      </w:r>
      <w:r w:rsidRPr="003F6831">
        <w:rPr>
          <w:b/>
        </w:rPr>
        <w:t>24 měsíců</w:t>
      </w:r>
      <w:r w:rsidRPr="00FF4123">
        <w:t>. 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 popř. obvyklé.</w:t>
      </w:r>
    </w:p>
    <w:p w14:paraId="0E3A9CF0" w14:textId="77777777" w:rsidR="00B145A7" w:rsidRPr="00FF4123" w:rsidRDefault="00164856" w:rsidP="00B145A7">
      <w:pPr>
        <w:pStyle w:val="ListNumber-ContractCzechRadio"/>
        <w:jc w:val="both"/>
      </w:pPr>
      <w:r w:rsidRPr="00FF4123">
        <w:t xml:space="preserve">Prodávající je povinen po dobu záruční doby bezplatně odstranit vadu dodáním nového zboží nebo dodáním chybějícího zboží nebo vadu zboží bezplatně odstranit její opravou dle povahy vady, která se na zboží objeví, a to nejpozději do 10 dní od jejího oznámení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p>
    <w:p w14:paraId="79A34E6B" w14:textId="77777777" w:rsidR="00B145A7" w:rsidRPr="00FF4123" w:rsidRDefault="00164856" w:rsidP="00B145A7">
      <w:pPr>
        <w:pStyle w:val="ListNumber-ContractCzechRadio"/>
        <w:jc w:val="both"/>
      </w:pPr>
      <w:r w:rsidRPr="00FF4123">
        <w:lastRenderedPageBreak/>
        <w:t xml:space="preserve">Výše uvedená ustanovení této smlouvy se přiměřeně použijí i na vady dokladů, nutných pro užívání zboží. </w:t>
      </w:r>
    </w:p>
    <w:p w14:paraId="090457A9" w14:textId="77777777" w:rsidR="00B145A7" w:rsidRPr="00FF4123" w:rsidRDefault="00164856" w:rsidP="00B145A7">
      <w:pPr>
        <w:pStyle w:val="Heading-Number-ContractCzechRadio"/>
        <w:rPr>
          <w:color w:val="auto"/>
        </w:rPr>
      </w:pPr>
      <w:r w:rsidRPr="00FF4123">
        <w:rPr>
          <w:color w:val="auto"/>
        </w:rPr>
        <w:t>Změny smlouvy</w:t>
      </w:r>
    </w:p>
    <w:p w14:paraId="06A39A62" w14:textId="77777777" w:rsidR="00B145A7" w:rsidRPr="00FF4123" w:rsidRDefault="00164856" w:rsidP="00B145A7">
      <w:pPr>
        <w:pStyle w:val="ListNumber-ContractCzechRadio"/>
        <w:jc w:val="both"/>
      </w:pPr>
      <w:r w:rsidRPr="00FF4123">
        <w:t xml:space="preserve">Tato smlouva může být změněna pouze písemnými dodatky ke smlouvě vzestupně číslovanými počínaje číslem 1 a podepsanými oprávněnými osobami obou smluvních stran. </w:t>
      </w:r>
    </w:p>
    <w:p w14:paraId="4D66469E" w14:textId="77777777" w:rsidR="00B145A7" w:rsidRPr="00FF4123" w:rsidRDefault="00164856" w:rsidP="00B145A7">
      <w:pPr>
        <w:pStyle w:val="ListNumber-ContractCzechRadio"/>
        <w:jc w:val="both"/>
      </w:pPr>
      <w:r w:rsidRPr="00FF4123">
        <w:t>Jakékoliv jiné dokumenty zejména zápisy, protokoly, přejímky apod. se za změnu smlouvy nepovažují.</w:t>
      </w:r>
      <w:r w:rsidRPr="00FF4123">
        <w:rPr>
          <w:noProof/>
          <w:lang w:eastAsia="cs-CZ"/>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CF35955" w14:textId="77777777" w:rsidR="00B145A7" w:rsidRPr="008519AB" w:rsidRDefault="00B145A7" w:rsidP="00B145A7">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id="Textové pole 8" o:spid="_x0000_s1030" type="#_x0000_t202" style="position:absolute;left:0;text-align:left;margin-left:0;margin-top:0;width:2in;height:2in;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DFwIAAC0EAAAOAAAAZHJzL2Uyb0RvYy54bWysU02P2jAQvVfqf7B8LwFUVS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Pv6Y4MX&#10;AgAALQQAAA4AAAAAAAAAAAAAAAAALgIAAGRycy9lMm9Eb2MueG1sUEsBAi0AFAAGAAgAAAAhAEuJ&#10;Js3WAAAABQEAAA8AAAAAAAAAAAAAAAAAcQQAAGRycy9kb3ducmV2LnhtbFBLBQYAAAAABAAEAPMA&#10;AAB0BQAAAAA=&#10;" filled="f" stroked="f">
                <v:textbox style="mso-fit-shape-to-text:t">
                  <w:txbxContent>
                    <w:p w14:paraId="2CF35955" w14:textId="77777777" w:rsidR="00B145A7" w:rsidRPr="008519AB" w:rsidRDefault="00B145A7" w:rsidP="00B145A7">
                      <w:pPr>
                        <w:pStyle w:val="ListNumber-ContractCzechRadio"/>
                        <w:numPr>
                          <w:ilvl w:val="0"/>
                          <w:numId w:val="0"/>
                        </w:numPr>
                      </w:pPr>
                    </w:p>
                  </w:txbxContent>
                </v:textbox>
              </v:shape>
            </w:pict>
          </mc:Fallback>
        </mc:AlternateContent>
      </w:r>
    </w:p>
    <w:p w14:paraId="2F1F5836" w14:textId="77777777" w:rsidR="001F6CB7" w:rsidRPr="006D0812" w:rsidRDefault="001F6CB7" w:rsidP="001F6CB7">
      <w:pPr>
        <w:pStyle w:val="Heading-Number-ContractCzechRadio"/>
      </w:pPr>
      <w:r w:rsidRPr="006D0812">
        <w:t>Sankce</w:t>
      </w:r>
    </w:p>
    <w:p w14:paraId="6087DA78" w14:textId="77777777" w:rsidR="001F6CB7" w:rsidRPr="007417F7" w:rsidRDefault="001F6CB7" w:rsidP="001F6CB7">
      <w:pPr>
        <w:pStyle w:val="ListNumber-ContractCzechRadio"/>
        <w:jc w:val="both"/>
        <w:rPr>
          <w:b/>
          <w:szCs w:val="24"/>
        </w:rPr>
      </w:pPr>
      <w:r w:rsidRPr="006D0812">
        <w:t xml:space="preserve">Bude-li prodávající v prodlení s odevzdáním zboží, zavazuje se zaplatit kupujícímu smluvní pokutu ve výši </w:t>
      </w:r>
      <w:r>
        <w:rPr>
          <w:b/>
        </w:rPr>
        <w:t>500</w:t>
      </w:r>
      <w:r w:rsidRPr="00860E1C">
        <w:rPr>
          <w:b/>
        </w:rPr>
        <w:t>,- Kč</w:t>
      </w:r>
      <w:r>
        <w:t xml:space="preserve"> </w:t>
      </w:r>
      <w:r w:rsidRPr="006D0812">
        <w:t xml:space="preserve">za každý </w:t>
      </w:r>
      <w:r>
        <w:t xml:space="preserve">započatý </w:t>
      </w:r>
      <w:r w:rsidRPr="006D0812">
        <w:t>den prodlení.</w:t>
      </w:r>
    </w:p>
    <w:p w14:paraId="56D5190A" w14:textId="77777777" w:rsidR="001F6CB7" w:rsidRPr="007417F7" w:rsidRDefault="001F6CB7" w:rsidP="001F6CB7">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w:t>
      </w:r>
      <w:r w:rsidRPr="00CF2EDD">
        <w:t xml:space="preserve">ve </w:t>
      </w:r>
      <w:r w:rsidRPr="00BF05E5">
        <w:t>výši</w:t>
      </w:r>
      <w:r w:rsidRPr="006014BF">
        <w:rPr>
          <w:b/>
        </w:rPr>
        <w:t xml:space="preserve"> 500</w:t>
      </w:r>
      <w:r w:rsidRPr="00860E1C">
        <w:rPr>
          <w:b/>
        </w:rPr>
        <w:t>,- Kč</w:t>
      </w:r>
      <w:r w:rsidRPr="006D0812">
        <w:t xml:space="preserve"> za každý </w:t>
      </w:r>
      <w:r>
        <w:t xml:space="preserve">jednotlivý případ a každý započatý </w:t>
      </w:r>
      <w:r w:rsidRPr="006D0812">
        <w:t>den prodlení.</w:t>
      </w:r>
    </w:p>
    <w:p w14:paraId="482E809B" w14:textId="77777777" w:rsidR="001F6CB7" w:rsidRPr="00CF2EDD" w:rsidRDefault="001F6CB7" w:rsidP="001F6CB7">
      <w:pPr>
        <w:pStyle w:val="ListNumber-ContractCzechRadio"/>
        <w:jc w:val="both"/>
        <w:rPr>
          <w:b/>
          <w:szCs w:val="24"/>
        </w:rPr>
      </w:pPr>
      <w:r w:rsidRPr="00565B8F">
        <w:t xml:space="preserve">Bude-li </w:t>
      </w:r>
      <w:r>
        <w:t>kupující</w:t>
      </w:r>
      <w:r w:rsidRPr="00565B8F">
        <w:t xml:space="preserve"> v prodlení s</w:t>
      </w:r>
      <w:r>
        <w:t>e zaplacením ceny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t xml:space="preserve">výši </w:t>
      </w:r>
      <w:r w:rsidRPr="00860E1C">
        <w:rPr>
          <w:b/>
        </w:rPr>
        <w:t>0,05 %</w:t>
      </w:r>
      <w:r w:rsidRPr="00BF05E5">
        <w:t xml:space="preserve"> z</w:t>
      </w:r>
      <w:r>
        <w:t xml:space="preserve"> dlužné částky </w:t>
      </w:r>
      <w:r w:rsidRPr="00CF2EDD">
        <w:t xml:space="preserve">za každý </w:t>
      </w:r>
      <w:r>
        <w:t xml:space="preserve">započatý </w:t>
      </w:r>
      <w:r w:rsidRPr="00CF2EDD">
        <w:t xml:space="preserve">den prodlení. </w:t>
      </w:r>
    </w:p>
    <w:p w14:paraId="3B088A55" w14:textId="77777777" w:rsidR="001F6CB7" w:rsidRPr="00E966D0" w:rsidRDefault="001F6CB7" w:rsidP="001F6CB7">
      <w:pPr>
        <w:pStyle w:val="ListNumber-ContractCzechRadio"/>
        <w:jc w:val="both"/>
      </w:pPr>
      <w:r>
        <w:t>Smluvní pokuty jsou splatné ve lhůtě 15 dnů od data doručení písemné výzvy k jejich úhradě druhé smluvní straně.</w:t>
      </w:r>
    </w:p>
    <w:p w14:paraId="51AFB86B" w14:textId="77777777" w:rsidR="001F6CB7" w:rsidRPr="00860E1C" w:rsidRDefault="001F6CB7" w:rsidP="001F6CB7">
      <w:pPr>
        <w:pStyle w:val="ListNumber-ContractCzechRadio"/>
        <w:jc w:val="both"/>
        <w:rPr>
          <w:b/>
        </w:rPr>
      </w:pPr>
      <w:r>
        <w:t>Uplatněním nároku na smluvní pokutu či jejím uhrazením nezaniká právo kupujícího na náhradu škody v plné výši, vznikla-li škoda z téhož právního důvodu, pro který je požadována úhrada smluvní pokuty.</w:t>
      </w:r>
      <w:r w:rsidRPr="002663BF">
        <w:t xml:space="preserve"> </w:t>
      </w:r>
      <w:r>
        <w:t>Nárok kupujícího na náhradu škody se uplatněním smluvní pokuty nesnižuje.</w:t>
      </w:r>
    </w:p>
    <w:p w14:paraId="5D42BD08" w14:textId="77777777" w:rsidR="001F6CB7" w:rsidRPr="00BE6AFE" w:rsidRDefault="001F6CB7" w:rsidP="001F6CB7">
      <w:pPr>
        <w:pStyle w:val="ListNumber-ContractCzechRadio"/>
        <w:jc w:val="both"/>
      </w:pPr>
      <w:r w:rsidRPr="00860E1C">
        <w:t xml:space="preserve">V případě, kdy </w:t>
      </w:r>
      <w:r>
        <w:t>by</w:t>
      </w:r>
      <w:r w:rsidRPr="00860E1C">
        <w:t xml:space="preserve"> nesplnění některé povinnosti dle této smlouvy, pro kterou je stanovena smluvní pokuta, </w:t>
      </w:r>
      <w:r>
        <w:t xml:space="preserve">bylo </w:t>
      </w:r>
      <w:r w:rsidRPr="00860E1C">
        <w:t xml:space="preserve">prokazatelně způsobeno </w:t>
      </w:r>
      <w:r>
        <w:t>mimořádnou nepředvídatelnou a nepřekonatelnou překážkou vzniklou</w:t>
      </w:r>
      <w:r w:rsidRPr="00F025F7">
        <w:t xml:space="preserve"> nezávisle na vůli</w:t>
      </w:r>
      <w:r>
        <w:t xml:space="preserve"> smluvní strany</w:t>
      </w:r>
      <w:r w:rsidRPr="00860E1C">
        <w:t>, není smluvní strana, která tuto smluvní povinnost nesplnila povinna k úhradě smluvní pokuty</w:t>
      </w:r>
      <w:r>
        <w:t>, která se k takové smluvní povinnosti vztahuje</w:t>
      </w:r>
      <w:r w:rsidRPr="00860E1C">
        <w:t xml:space="preserve">. </w:t>
      </w:r>
      <w:r>
        <w:t>O vzniku takové překážky je smluvní strana povinna bez zbytečného odkladu písemně informovat druhou smluvní stranu,</w:t>
      </w:r>
      <w:r w:rsidRPr="003B5BE5">
        <w:t xml:space="preserve"> </w:t>
      </w:r>
      <w:r>
        <w:t>v opačném případě zůstává nárok druhé smluvní strany na úhradu smluvní pokuty zachován.</w:t>
      </w:r>
    </w:p>
    <w:p w14:paraId="645AC5C7" w14:textId="77777777" w:rsidR="001F6CB7" w:rsidRDefault="001F6CB7" w:rsidP="001F6CB7">
      <w:pPr>
        <w:pStyle w:val="Heading-Number-ContractCzechRadio"/>
      </w:pPr>
      <w:r>
        <w:t>Zánik smlouvy</w:t>
      </w:r>
    </w:p>
    <w:p w14:paraId="09625663" w14:textId="77777777" w:rsidR="001F6CB7" w:rsidRPr="00D73EC2" w:rsidRDefault="001F6CB7" w:rsidP="001F6CB7">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1C98C771" w14:textId="77777777" w:rsidR="001F6CB7" w:rsidRDefault="001F6CB7" w:rsidP="001F6CB7">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2C280BB9" w14:textId="77777777" w:rsidR="001F6CB7" w:rsidRPr="009A79CD" w:rsidRDefault="001F6CB7" w:rsidP="001F6CB7">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17569199" w14:textId="77777777" w:rsidR="001F6CB7" w:rsidRPr="002354C7" w:rsidRDefault="001F6CB7" w:rsidP="001F6CB7">
      <w:pPr>
        <w:pStyle w:val="ListNumber-ContractCzechRadio"/>
      </w:pPr>
      <w:r w:rsidRPr="002354C7">
        <w:t xml:space="preserve">Kupující je oprávněn od této smlouvy odstoupit zejména: </w:t>
      </w:r>
    </w:p>
    <w:p w14:paraId="6F1C68CE" w14:textId="77777777" w:rsidR="001F6CB7" w:rsidRPr="002354C7" w:rsidRDefault="001F6CB7" w:rsidP="001F6CB7">
      <w:pPr>
        <w:pStyle w:val="ListLetter-ContractCzechRadio"/>
        <w:jc w:val="both"/>
      </w:pPr>
      <w:r w:rsidRPr="002354C7">
        <w:t xml:space="preserve">v případě prodlení prodávajícího s odevzdáním zboží nebo jeho části o více než 30 dní; </w:t>
      </w:r>
    </w:p>
    <w:p w14:paraId="2FED98F4" w14:textId="77777777" w:rsidR="001F6CB7" w:rsidRPr="002354C7" w:rsidRDefault="001F6CB7" w:rsidP="001F6CB7">
      <w:pPr>
        <w:pStyle w:val="ListLetter-ContractCzechRadio"/>
        <w:jc w:val="both"/>
      </w:pPr>
      <w:r w:rsidRPr="002354C7">
        <w:rPr>
          <w:rFonts w:eastAsia="Times New Roman" w:cs="Arial"/>
          <w:bCs/>
          <w:kern w:val="32"/>
          <w:szCs w:val="20"/>
        </w:rPr>
        <w:lastRenderedPageBreak/>
        <w:t>v případě prodlení s odstraněním vady zboží o více než 10 dní nebo v případě opakovaného (alespoň třikrát po dobu záruční doby) prodlení s odstraněním vady o více než 5 dní;</w:t>
      </w:r>
    </w:p>
    <w:p w14:paraId="491194B1" w14:textId="77777777" w:rsidR="001F6CB7" w:rsidRPr="002354C7" w:rsidRDefault="001F6CB7" w:rsidP="001F6CB7">
      <w:pPr>
        <w:pStyle w:val="ListLetter-ContractCzechRadio"/>
        <w:jc w:val="both"/>
      </w:pPr>
      <w:r w:rsidRPr="002354C7">
        <w:t xml:space="preserve">v případě, že se u více jak 5 % kusů zboží projeví vady; </w:t>
      </w:r>
    </w:p>
    <w:p w14:paraId="42823227" w14:textId="77777777" w:rsidR="001F6CB7" w:rsidRPr="002354C7" w:rsidRDefault="001F6CB7" w:rsidP="001F6CB7">
      <w:pPr>
        <w:pStyle w:val="ListLetter-ContractCzechRadio"/>
        <w:jc w:val="both"/>
      </w:pPr>
      <w:r w:rsidRPr="002354C7">
        <w:t xml:space="preserve">je-li to stanoveno touto smlouvou. </w:t>
      </w:r>
    </w:p>
    <w:p w14:paraId="17CAD292" w14:textId="77777777" w:rsidR="001F6CB7" w:rsidRPr="002638B5" w:rsidRDefault="001F6CB7" w:rsidP="001F6CB7">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F303A2">
        <w:rPr>
          <w:rFonts w:eastAsia="Times New Roman" w:cs="Arial"/>
          <w:bCs/>
          <w:kern w:val="32"/>
          <w:szCs w:val="20"/>
        </w:rPr>
        <w:t xml:space="preserve"> </w:t>
      </w:r>
      <w:r>
        <w:rPr>
          <w:rFonts w:eastAsia="Times New Roman" w:cs="Arial"/>
          <w:bCs/>
          <w:kern w:val="32"/>
          <w:szCs w:val="20"/>
        </w:rPr>
        <w:t>příp. později, pokud je tak v odstoupení uvedeno</w:t>
      </w:r>
      <w:r w:rsidRPr="006D0812">
        <w:rPr>
          <w:rFonts w:eastAsia="Times New Roman" w:cs="Arial"/>
          <w:bCs/>
          <w:kern w:val="32"/>
          <w:szCs w:val="20"/>
        </w:rPr>
        <w:t>.</w:t>
      </w:r>
    </w:p>
    <w:p w14:paraId="008DD19A" w14:textId="77777777" w:rsidR="00B145A7" w:rsidRDefault="00164856" w:rsidP="00B145A7">
      <w:pPr>
        <w:pStyle w:val="Heading-Number-ContractCzechRadio"/>
        <w:rPr>
          <w:color w:val="auto"/>
        </w:rPr>
      </w:pPr>
      <w:r>
        <w:rPr>
          <w:color w:val="auto"/>
        </w:rPr>
        <w:t>Další ujednání</w:t>
      </w:r>
    </w:p>
    <w:p w14:paraId="5BAEA0CA" w14:textId="77777777" w:rsidR="00B145A7" w:rsidRDefault="00164856" w:rsidP="00B145A7">
      <w:pPr>
        <w:pStyle w:val="ListNumber-ContractCzechRadio"/>
      </w:pPr>
      <w:r>
        <w:t>Smluvní strany pro vyloučení možných pochybností uvádí následující:</w:t>
      </w:r>
    </w:p>
    <w:p w14:paraId="555B46CA" w14:textId="77777777" w:rsidR="00B145A7" w:rsidRDefault="00164856" w:rsidP="00B145A7">
      <w:pPr>
        <w:pStyle w:val="ListLetter-ContractCzechRadio"/>
        <w:jc w:val="both"/>
      </w:pPr>
      <w:r>
        <w:t>j</w:t>
      </w:r>
      <w:r w:rsidRPr="00610D0E">
        <w:t>e-li k</w:t>
      </w:r>
      <w:r>
        <w:t> výrobě, dodání a/nebo montáži zboží</w:t>
      </w:r>
      <w:r w:rsidRPr="00610D0E">
        <w:t xml:space="preserve"> nutná součinnost </w:t>
      </w:r>
      <w:r>
        <w:t>kupujícího</w:t>
      </w:r>
      <w:r w:rsidRPr="00610D0E">
        <w:t xml:space="preserve">, určí mu </w:t>
      </w:r>
      <w:r>
        <w:t>prodávající</w:t>
      </w:r>
      <w:r w:rsidRPr="00610D0E">
        <w:t xml:space="preserve"> </w:t>
      </w:r>
      <w:r>
        <w:t xml:space="preserve">písemnou a prokazatelně doručenou formou </w:t>
      </w:r>
      <w:r w:rsidRPr="00610D0E">
        <w:t xml:space="preserve">přiměřenou lhůtu k jejímu poskytnutí. Uplyne-li lhůta marně, </w:t>
      </w:r>
      <w:r>
        <w:t>ne</w:t>
      </w:r>
      <w:r w:rsidRPr="00610D0E">
        <w:t xml:space="preserve">má </w:t>
      </w:r>
      <w:r>
        <w:t>prodávající</w:t>
      </w:r>
      <w:r w:rsidRPr="00610D0E">
        <w:t xml:space="preserve"> právo </w:t>
      </w:r>
      <w:r>
        <w:t>zajistit si</w:t>
      </w:r>
      <w:r w:rsidRPr="00610D0E">
        <w:t xml:space="preserve"> náhradní plnění na účet </w:t>
      </w:r>
      <w:r>
        <w:t>kupujícího</w:t>
      </w:r>
      <w:r w:rsidRPr="00610D0E">
        <w:t xml:space="preserve">, </w:t>
      </w:r>
      <w:r>
        <w:t>má však právo,</w:t>
      </w:r>
      <w:r w:rsidRPr="00610D0E">
        <w:t xml:space="preserve"> upozornil-li na to </w:t>
      </w:r>
      <w:r>
        <w:t>kupujícího, odstoupit od smlouvy;</w:t>
      </w:r>
    </w:p>
    <w:p w14:paraId="042CD8CD" w14:textId="65F8B4F3" w:rsidR="00B145A7" w:rsidRPr="00E42FB3" w:rsidRDefault="00164856" w:rsidP="003F6831">
      <w:pPr>
        <w:pStyle w:val="ListLetter-ContractCzechRadio"/>
        <w:jc w:val="both"/>
      </w:pPr>
      <w:r>
        <w:t>p</w:t>
      </w:r>
      <w:r w:rsidRPr="00F043FF">
        <w:t xml:space="preserve">říkazy </w:t>
      </w:r>
      <w:r>
        <w:t>kupujícího</w:t>
      </w:r>
      <w:r w:rsidRPr="00F043FF">
        <w:t xml:space="preserve"> ohledně způsobu </w:t>
      </w:r>
      <w:r>
        <w:t>výroby, dodání a/nebo montáži zboží</w:t>
      </w:r>
      <w:r w:rsidRPr="00F043FF">
        <w:t xml:space="preserve"> je </w:t>
      </w:r>
      <w:r>
        <w:t>kupující</w:t>
      </w:r>
      <w:r w:rsidRPr="00F043FF">
        <w:t xml:space="preserve"> vázán</w:t>
      </w:r>
      <w:r>
        <w:t>, odpovídá-li to povaze plnění; pokud jsou příkazy kupujícího nevhodné, je prodávající povinen na to kupujícího písemnou a prokazatelně doručenou formou upozornit.</w:t>
      </w:r>
    </w:p>
    <w:p w14:paraId="4785ED77" w14:textId="77777777" w:rsidR="00B145A7" w:rsidRPr="00FF4123" w:rsidRDefault="00164856" w:rsidP="00B145A7">
      <w:pPr>
        <w:pStyle w:val="Heading-Number-ContractCzechRadio"/>
        <w:rPr>
          <w:color w:val="auto"/>
        </w:rPr>
      </w:pPr>
      <w:r w:rsidRPr="00FF4123">
        <w:rPr>
          <w:color w:val="auto"/>
        </w:rPr>
        <w:t>Závěrečná ustanovení</w:t>
      </w:r>
    </w:p>
    <w:p w14:paraId="77F3C286" w14:textId="77777777" w:rsidR="00B145A7" w:rsidRPr="00FF4123" w:rsidRDefault="00164856" w:rsidP="00B145A7">
      <w:pPr>
        <w:pStyle w:val="ListNumber-ContractCzechRadio"/>
        <w:jc w:val="both"/>
      </w:pPr>
      <w:r w:rsidRPr="00FF4123">
        <w:t xml:space="preserve">Tato smlouva nabývá platnosti dnem jejího podpisu oběma smluvními stranami a účinnosti dnem </w:t>
      </w:r>
      <w:r>
        <w:t xml:space="preserve">jejího </w:t>
      </w:r>
      <w:r w:rsidRPr="00FF4123">
        <w:t xml:space="preserve">uveřejnění v </w:t>
      </w:r>
      <w:r w:rsidRPr="00FF4123">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5D7A75C8" w14:textId="46B9873E" w:rsidR="00B145A7" w:rsidRPr="00FF4123" w:rsidRDefault="005842CB">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Pr>
          <w:rFonts w:eastAsia="Times New Roman" w:cs="Arial"/>
          <w:bCs/>
          <w:kern w:val="32"/>
          <w:szCs w:val="20"/>
        </w:rPr>
        <w:t>OZ</w:t>
      </w:r>
      <w:r w:rsidR="00164856" w:rsidRPr="005842CB">
        <w:rPr>
          <w:rFonts w:eastAsia="Times New Roman" w:cs="Arial"/>
          <w:bCs/>
          <w:kern w:val="32"/>
          <w:szCs w:val="20"/>
        </w:rPr>
        <w:t>.</w:t>
      </w:r>
    </w:p>
    <w:p w14:paraId="7639BCEB" w14:textId="77777777" w:rsidR="005842CB" w:rsidRPr="006D0812" w:rsidRDefault="005842CB" w:rsidP="005842CB">
      <w:pPr>
        <w:pStyle w:val="ListNumber-ContractCzechRadio"/>
        <w:jc w:val="both"/>
      </w:pPr>
      <w:r w:rsidRPr="006D0812">
        <w:t>Tato smlouva je vyhotovena ve třech stejnopisech s platností originálu, z</w:t>
      </w:r>
      <w:r>
        <w:t> </w:t>
      </w:r>
      <w:r w:rsidRPr="006D0812">
        <w:t>nichž</w:t>
      </w:r>
      <w:r>
        <w:t xml:space="preserve"> dva obdrží</w:t>
      </w:r>
      <w:r w:rsidRPr="006D0812">
        <w:t xml:space="preserve"> kupující a</w:t>
      </w:r>
      <w:r>
        <w:t xml:space="preserve"> jeden</w:t>
      </w:r>
      <w:r w:rsidRPr="006D0812">
        <w:t xml:space="preserve"> prodávající</w:t>
      </w:r>
      <w:r>
        <w:t>. V případě, že bude smlouva uzavřena na dálku za využití elektronických prostředků, zašle smluvní strana, jenž smlouvu podepisuje jako poslední, jeden originál smlouvy spolu s jejími přílohami druhé smluvní straně.</w:t>
      </w:r>
    </w:p>
    <w:p w14:paraId="20116AD9" w14:textId="77777777" w:rsidR="005842CB" w:rsidRPr="006D0812" w:rsidRDefault="005842CB" w:rsidP="005842CB">
      <w:pPr>
        <w:pStyle w:val="ListNumber-ContractCzechRadio"/>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573CDAD3" w14:textId="77777777" w:rsidR="005842CB" w:rsidRDefault="005842CB" w:rsidP="005842CB">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t xml:space="preserve">smluvní </w:t>
      </w:r>
      <w:r w:rsidRPr="002932DA">
        <w:t xml:space="preserve">strany vypořádají. </w:t>
      </w:r>
      <w:r>
        <w:t xml:space="preserve">Tímto smluvní strany přebírají ve smyslu ustanovení § 1765 a násl. OZ </w:t>
      </w:r>
      <w:r w:rsidRPr="002932DA">
        <w:t>nebezpečí změny okolností</w:t>
      </w:r>
      <w:r>
        <w:t>.</w:t>
      </w:r>
    </w:p>
    <w:p w14:paraId="54A3C23E" w14:textId="77777777" w:rsidR="005842CB" w:rsidRPr="00A1527D" w:rsidRDefault="005842CB" w:rsidP="005842CB">
      <w:pPr>
        <w:pStyle w:val="ListNumber-ContractCzechRadio"/>
        <w:jc w:val="both"/>
      </w:pPr>
      <w:r w:rsidRPr="006D0812">
        <w:t xml:space="preserve">Smluvní strany tímto výslovně uvádí, že tato smlouva je závazná až okamžikem jejího </w:t>
      </w:r>
      <w:r w:rsidRPr="00A1527D">
        <w:t xml:space="preserve">podepsání oběma smluvními stranami. Prodávající tímto bere na vědomí, že v důsledku </w:t>
      </w:r>
      <w:r w:rsidRPr="00A1527D">
        <w:lastRenderedPageBreak/>
        <w:t>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295FAC73" w14:textId="77777777" w:rsidR="005842CB" w:rsidRPr="00A1527D" w:rsidRDefault="005842CB" w:rsidP="005842CB">
      <w:pPr>
        <w:pStyle w:val="ListNumber-ContractCzechRadio"/>
        <w:jc w:val="both"/>
      </w:pPr>
      <w:r w:rsidRPr="00A1527D">
        <w:t xml:space="preserve">Prodávající bere na vědomí, že kupující je jako zadavatel veřejné zakázky oprávněn v souladu s § 219 </w:t>
      </w:r>
      <w:r>
        <w:t>zákona č. 134/2016 Sb., o zadávání veřejných zakázek, ve znění pozdějších předpisů,</w:t>
      </w:r>
      <w:r w:rsidRPr="00A1527D">
        <w:t xml:space="preserve"> uveřejnit na profilu zadavatele tuto smlouvu včetně </w:t>
      </w:r>
      <w:r>
        <w:t xml:space="preserve">jejích příloh, </w:t>
      </w:r>
      <w:r w:rsidRPr="00A1527D">
        <w:t>všech jejích změn a dodatků</w:t>
      </w:r>
      <w:r>
        <w:t xml:space="preserve"> a</w:t>
      </w:r>
      <w:r w:rsidRPr="00A1527D">
        <w:t xml:space="preserve"> výši skutečně uhrazené ceny za plnění veřejné zakázky.</w:t>
      </w:r>
    </w:p>
    <w:p w14:paraId="56678F25" w14:textId="77777777" w:rsidR="005842CB" w:rsidRDefault="005842CB" w:rsidP="005842CB">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Pr>
          <w:rFonts w:cs="Arial"/>
          <w:szCs w:val="20"/>
        </w:rPr>
        <w:t xml:space="preserve">kupujícím </w:t>
      </w:r>
      <w:r w:rsidRPr="007417F7">
        <w:rPr>
          <w:rFonts w:cs="Arial"/>
          <w:szCs w:val="20"/>
        </w:rPr>
        <w:t xml:space="preserve">v registru smluv v souladu se zákonem </w:t>
      </w:r>
      <w:r>
        <w:rPr>
          <w:rFonts w:cs="Arial"/>
          <w:szCs w:val="20"/>
        </w:rPr>
        <w:t xml:space="preserve">o </w:t>
      </w:r>
      <w:r w:rsidRPr="007417F7">
        <w:rPr>
          <w:rFonts w:cs="Arial"/>
          <w:szCs w:val="20"/>
        </w:rPr>
        <w:t xml:space="preserve">registru smluv. Pokud smlouvu uveřejní v registru smluv prodávající, zašle </w:t>
      </w:r>
      <w:r>
        <w:rPr>
          <w:rFonts w:cs="Arial"/>
          <w:szCs w:val="20"/>
        </w:rPr>
        <w:t>kupujícímu</w:t>
      </w:r>
      <w:r w:rsidRPr="007417F7">
        <w:rPr>
          <w:rFonts w:cs="Arial"/>
          <w:szCs w:val="20"/>
        </w:rPr>
        <w:t xml:space="preserve"> potvrzení o uveřejnění této smlouvy bez zbytečného odkladu. Tento odstavec je samostatnou dohodou smluvních stran oddělitelnou od ostatních ustanovení smlouvy.</w:t>
      </w:r>
    </w:p>
    <w:p w14:paraId="5DEB5056" w14:textId="77777777" w:rsidR="005842CB" w:rsidRPr="00860E1C" w:rsidRDefault="005842CB" w:rsidP="005842CB">
      <w:pPr>
        <w:pStyle w:val="ListNumber-ContractCzechRadio"/>
        <w:numPr>
          <w:ilvl w:val="0"/>
          <w:numId w:val="0"/>
        </w:numPr>
        <w:spacing w:after="0"/>
        <w:ind w:left="312"/>
        <w:jc w:val="both"/>
        <w:rPr>
          <w:rFonts w:cs="Arial"/>
          <w:szCs w:val="20"/>
        </w:rPr>
      </w:pPr>
    </w:p>
    <w:p w14:paraId="2775E18A" w14:textId="77777777" w:rsidR="005842CB" w:rsidRDefault="005842CB" w:rsidP="005842CB">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1968D00B" w14:textId="77777777" w:rsidR="00B145A7" w:rsidRPr="00FF4123" w:rsidRDefault="00164856" w:rsidP="003F6831">
      <w:pPr>
        <w:pStyle w:val="ListNumber-ContractCzechRadio"/>
        <w:jc w:val="both"/>
      </w:pPr>
      <w:r w:rsidRPr="00FF4123">
        <w:t>Nedílnou součástí této smlouvy je její:</w:t>
      </w:r>
    </w:p>
    <w:p w14:paraId="6501F589" w14:textId="77777777" w:rsidR="00B145A7" w:rsidRPr="00FF4123" w:rsidRDefault="00164856" w:rsidP="009E7A34">
      <w:pPr>
        <w:pStyle w:val="Heading-Number-ContractCzechRadio"/>
        <w:numPr>
          <w:ilvl w:val="0"/>
          <w:numId w:val="0"/>
        </w:numPr>
        <w:spacing w:before="0" w:after="0"/>
        <w:ind w:left="312"/>
        <w:jc w:val="left"/>
        <w:rPr>
          <w:b w:val="0"/>
          <w:color w:val="auto"/>
        </w:rPr>
      </w:pPr>
      <w:r w:rsidRPr="00FF4123">
        <w:rPr>
          <w:b w:val="0"/>
          <w:color w:val="auto"/>
        </w:rPr>
        <w:t>Příloha</w:t>
      </w:r>
      <w:r w:rsidR="000019B0">
        <w:rPr>
          <w:b w:val="0"/>
          <w:color w:val="auto"/>
        </w:rPr>
        <w:t xml:space="preserve"> č. 1</w:t>
      </w:r>
      <w:r w:rsidRPr="00FF4123">
        <w:rPr>
          <w:b w:val="0"/>
          <w:color w:val="auto"/>
        </w:rPr>
        <w:t>: Specifikace zboží a ceny</w:t>
      </w:r>
    </w:p>
    <w:p w14:paraId="24E847B1" w14:textId="76229BF3" w:rsidR="00EA413D" w:rsidRDefault="00164856" w:rsidP="009E7A34">
      <w:pPr>
        <w:pStyle w:val="Zkladntextodsazen"/>
        <w:spacing w:line="240" w:lineRule="auto"/>
        <w:ind w:left="0"/>
      </w:pPr>
      <w:r>
        <w:tab/>
        <w:t>Příloha</w:t>
      </w:r>
      <w:r w:rsidR="000019B0">
        <w:t xml:space="preserve"> č. </w:t>
      </w:r>
      <w:r w:rsidR="001F6CB7">
        <w:t>2</w:t>
      </w:r>
      <w:r>
        <w:t xml:space="preserve">: </w:t>
      </w:r>
      <w:r w:rsidRPr="004545D6">
        <w:t>Podmínky provádění činností e</w:t>
      </w:r>
      <w:r>
        <w:t>xterních osob v objektech ČRo</w:t>
      </w:r>
    </w:p>
    <w:p w14:paraId="7E13260B" w14:textId="77777777" w:rsidR="00B145A7" w:rsidRDefault="00164856" w:rsidP="00B145A7">
      <w:pPr>
        <w:pStyle w:val="Zkladntextodsazen"/>
        <w:spacing w:after="120" w:line="240" w:lineRule="auto"/>
        <w:ind w:left="0"/>
      </w:pPr>
      <w:r>
        <w:tab/>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B619C8" w14:paraId="65A67AEE" w14:textId="77777777" w:rsidTr="0008505E">
        <w:trPr>
          <w:jc w:val="center"/>
        </w:trPr>
        <w:tc>
          <w:tcPr>
            <w:tcW w:w="3974" w:type="dxa"/>
          </w:tcPr>
          <w:p w14:paraId="34A9A1C7" w14:textId="77777777" w:rsidR="0061514B" w:rsidRDefault="0061514B" w:rsidP="003F683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p>
          <w:p w14:paraId="6AB03019" w14:textId="77777777" w:rsidR="00B145A7" w:rsidRPr="00FF4123" w:rsidRDefault="00164856" w:rsidP="000850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t>…………</w:t>
            </w:r>
            <w:r w:rsidRPr="00FF4123">
              <w:t xml:space="preserve"> dne </w:t>
            </w:r>
            <w:r>
              <w:t>………….</w:t>
            </w:r>
          </w:p>
        </w:tc>
        <w:tc>
          <w:tcPr>
            <w:tcW w:w="3964" w:type="dxa"/>
          </w:tcPr>
          <w:p w14:paraId="6860CEC5" w14:textId="77777777" w:rsidR="0061514B" w:rsidRDefault="0061514B" w:rsidP="003F683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p>
          <w:p w14:paraId="64E94FC7" w14:textId="77777777" w:rsidR="00B145A7" w:rsidRPr="00FF4123" w:rsidRDefault="00164856" w:rsidP="000850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t>………..</w:t>
            </w:r>
            <w:r w:rsidRPr="00FF4123">
              <w:rPr>
                <w:rFonts w:cs="Arial"/>
                <w:szCs w:val="20"/>
              </w:rPr>
              <w:t xml:space="preserve"> </w:t>
            </w:r>
            <w:r w:rsidRPr="00FF4123">
              <w:t xml:space="preserve">dne </w:t>
            </w:r>
            <w:r>
              <w:t>…………</w:t>
            </w:r>
          </w:p>
        </w:tc>
      </w:tr>
      <w:tr w:rsidR="00B619C8" w14:paraId="5ABC8F8F" w14:textId="77777777" w:rsidTr="0008505E">
        <w:trPr>
          <w:jc w:val="center"/>
        </w:trPr>
        <w:tc>
          <w:tcPr>
            <w:tcW w:w="3974" w:type="dxa"/>
          </w:tcPr>
          <w:p w14:paraId="6E1ACE01" w14:textId="77777777" w:rsidR="00B145A7" w:rsidRPr="00FF4123" w:rsidRDefault="00164856" w:rsidP="003F683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r w:rsidRPr="00FF4123">
              <w:rPr>
                <w:rStyle w:val="Siln"/>
              </w:rPr>
              <w:t>Za kupujícího</w:t>
            </w:r>
          </w:p>
          <w:p w14:paraId="155DE27E" w14:textId="77777777" w:rsidR="00B145A7" w:rsidRDefault="00164856" w:rsidP="003F683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Style w:val="Siln"/>
              </w:rPr>
            </w:pPr>
            <w:r>
              <w:rPr>
                <w:rStyle w:val="Siln"/>
              </w:rPr>
              <w:t>Mgr. Libor Paulus</w:t>
            </w:r>
          </w:p>
          <w:p w14:paraId="4DC6C56D" w14:textId="77777777" w:rsidR="00A83B32" w:rsidRPr="00CB039C" w:rsidRDefault="00164856" w:rsidP="003F683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Style w:val="Siln"/>
              </w:rPr>
            </w:pPr>
            <w:r>
              <w:rPr>
                <w:rStyle w:val="Siln"/>
              </w:rPr>
              <w:t>vedoucí Odboru správy a majetku</w:t>
            </w:r>
          </w:p>
        </w:tc>
        <w:tc>
          <w:tcPr>
            <w:tcW w:w="3964" w:type="dxa"/>
          </w:tcPr>
          <w:p w14:paraId="1860D5C3" w14:textId="77777777" w:rsidR="00B145A7" w:rsidRPr="00FF4123" w:rsidRDefault="00164856" w:rsidP="003F683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r w:rsidRPr="00FF4123">
              <w:rPr>
                <w:rStyle w:val="Siln"/>
              </w:rPr>
              <w:t>Za prodávajícího</w:t>
            </w:r>
          </w:p>
          <w:p w14:paraId="55F563DE" w14:textId="77777777" w:rsidR="00B145A7" w:rsidRPr="00FF4123" w:rsidRDefault="00164856" w:rsidP="003F683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b/>
                <w:szCs w:val="20"/>
                <w:highlight w:val="yellow"/>
              </w:rPr>
            </w:pPr>
            <w:r w:rsidRPr="00FF4123">
              <w:rPr>
                <w:rFonts w:cs="Arial"/>
                <w:b/>
                <w:szCs w:val="20"/>
                <w:highlight w:val="yellow"/>
              </w:rPr>
              <w:t>[DOPLNIT JMÉNO A PŘÍJMENÍ]</w:t>
            </w:r>
          </w:p>
          <w:p w14:paraId="4205272C" w14:textId="77777777" w:rsidR="00B145A7" w:rsidRPr="00FF4123" w:rsidRDefault="00164856" w:rsidP="003F683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Style w:val="Siln"/>
              </w:rPr>
            </w:pPr>
            <w:r w:rsidRPr="00FF4123">
              <w:rPr>
                <w:rFonts w:cs="Arial"/>
                <w:b/>
                <w:szCs w:val="20"/>
                <w:highlight w:val="yellow"/>
              </w:rPr>
              <w:t>[DOPLNIT FUNKCI]</w:t>
            </w:r>
          </w:p>
        </w:tc>
      </w:tr>
    </w:tbl>
    <w:p w14:paraId="0EDC5338" w14:textId="77777777" w:rsidR="00B145A7" w:rsidRPr="00FF4123" w:rsidRDefault="00B145A7" w:rsidP="00B145A7"/>
    <w:p w14:paraId="35713EE5" w14:textId="77777777" w:rsidR="00B145A7" w:rsidRPr="00FF4123" w:rsidRDefault="00164856" w:rsidP="00B145A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FF4123">
        <w:br w:type="page"/>
      </w:r>
    </w:p>
    <w:p w14:paraId="5486AFD5" w14:textId="77777777" w:rsidR="00E872DB" w:rsidRDefault="00164856" w:rsidP="00E872DB">
      <w:pPr>
        <w:pStyle w:val="SubjectName-ContractCzechRadio"/>
        <w:jc w:val="center"/>
        <w:rPr>
          <w:color w:val="auto"/>
        </w:rPr>
      </w:pPr>
      <w:r>
        <w:rPr>
          <w:color w:val="auto"/>
        </w:rPr>
        <w:lastRenderedPageBreak/>
        <w:t>PŘÍLOHA Č. 1 – SPECIFIKACE ZBOŽÍ A CENY</w:t>
      </w:r>
    </w:p>
    <w:p w14:paraId="4E1453A6" w14:textId="77777777" w:rsidR="00E872DB" w:rsidRDefault="00E872DB" w:rsidP="00E872DB">
      <w:pPr>
        <w:pStyle w:val="SubjectSpecification-ContractCzechRadio"/>
      </w:pPr>
    </w:p>
    <w:p w14:paraId="7CD9D5E7" w14:textId="77777777" w:rsidR="00E872DB" w:rsidRDefault="00164856" w:rsidP="00E872DB">
      <w:pPr>
        <w:rPr>
          <w:rFonts w:cs="Arial"/>
        </w:rPr>
      </w:pPr>
      <w:r w:rsidRPr="001C3C9A">
        <w:rPr>
          <w:rFonts w:cs="Arial"/>
        </w:rPr>
        <w:t>Předmětem plnění této části veřejné zakázky je</w:t>
      </w:r>
      <w:r>
        <w:rPr>
          <w:rFonts w:cs="Arial"/>
        </w:rPr>
        <w:t>:</w:t>
      </w:r>
    </w:p>
    <w:p w14:paraId="4BEFED83" w14:textId="28C5A0E8" w:rsidR="00E872DB" w:rsidRPr="00D91222" w:rsidRDefault="00164856" w:rsidP="00E872DB">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rsidRPr="00D91222">
        <w:rPr>
          <w:rFonts w:cs="Arial"/>
        </w:rPr>
        <w:t xml:space="preserve">demontáž 102 kusů stávajících </w:t>
      </w:r>
      <w:r w:rsidR="005842CB" w:rsidRPr="00D91222">
        <w:rPr>
          <w:rFonts w:cs="Arial"/>
        </w:rPr>
        <w:t>zářivkových svítidel</w:t>
      </w:r>
      <w:r w:rsidRPr="00D91222">
        <w:rPr>
          <w:rFonts w:cs="Arial"/>
        </w:rPr>
        <w:t>, instalovaných na chodbách objektu ČRo Plzeň</w:t>
      </w:r>
      <w:r>
        <w:rPr>
          <w:rFonts w:cs="Arial"/>
        </w:rPr>
        <w:t xml:space="preserve"> a jejich ekologická likvidace</w:t>
      </w:r>
      <w:r w:rsidR="005842CB">
        <w:rPr>
          <w:rFonts w:cs="Arial"/>
        </w:rPr>
        <w:t>;</w:t>
      </w:r>
    </w:p>
    <w:p w14:paraId="4E779853" w14:textId="1C5F3C52" w:rsidR="00E872DB" w:rsidRPr="005D1BDD" w:rsidRDefault="00164856" w:rsidP="00E872DB">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rPr>
          <w:rFonts w:cs="Arial"/>
        </w:rPr>
        <w:t>montáž 102 kusů LED svítidel, která budou instalována na místa demontovaných svítidel</w:t>
      </w:r>
      <w:r w:rsidR="005842CB">
        <w:rPr>
          <w:rFonts w:cs="Arial"/>
        </w:rPr>
        <w:t>.</w:t>
      </w:r>
    </w:p>
    <w:p w14:paraId="5D1B8AE8" w14:textId="77777777" w:rsidR="00E872DB" w:rsidRPr="0061514B" w:rsidRDefault="00E872DB" w:rsidP="00E872DB">
      <w:pPr>
        <w:pStyle w:val="SubjectSpecification-ContractCzechRadio"/>
      </w:pPr>
    </w:p>
    <w:p w14:paraId="04ACCF8F" w14:textId="77777777" w:rsidR="00E872DB" w:rsidRDefault="00E872DB" w:rsidP="00E872DB">
      <w:pPr>
        <w:pStyle w:val="SubjectSpecification-ContractCzechRadio"/>
      </w:pPr>
    </w:p>
    <w:p w14:paraId="3A187DB1" w14:textId="68604543" w:rsidR="00E872DB" w:rsidRPr="003E193C" w:rsidRDefault="00A94C81" w:rsidP="00E872DB">
      <w:pPr>
        <w:spacing w:after="120" w:line="240" w:lineRule="auto"/>
        <w:jc w:val="center"/>
        <w:rPr>
          <w:rFonts w:cs="Arial"/>
          <w:b/>
          <w:sz w:val="16"/>
          <w:szCs w:val="16"/>
        </w:rPr>
      </w:pPr>
      <w:ins w:id="0" w:author="Rozina Zdenko" w:date="2024-07-12T12:31:00Z">
        <w:r w:rsidRPr="00A94C81">
          <w:drawing>
            <wp:inline distT="0" distB="0" distL="0" distR="0" wp14:anchorId="12446C52" wp14:editId="3F57179A">
              <wp:extent cx="5507990" cy="5366340"/>
              <wp:effectExtent l="0" t="0" r="0" b="635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7990" cy="5366340"/>
                      </a:xfrm>
                      <a:prstGeom prst="rect">
                        <a:avLst/>
                      </a:prstGeom>
                      <a:noFill/>
                      <a:ln>
                        <a:noFill/>
                      </a:ln>
                    </pic:spPr>
                  </pic:pic>
                </a:graphicData>
              </a:graphic>
            </wp:inline>
          </w:drawing>
        </w:r>
      </w:ins>
      <w:bookmarkStart w:id="1" w:name="_GoBack"/>
      <w:bookmarkEnd w:id="1"/>
    </w:p>
    <w:p w14:paraId="589ABE0D" w14:textId="77777777" w:rsidR="00E872DB" w:rsidRDefault="00E872DB" w:rsidP="00E872DB">
      <w:pPr>
        <w:spacing w:after="120" w:line="240" w:lineRule="auto"/>
        <w:jc w:val="center"/>
        <w:rPr>
          <w:rFonts w:cs="Arial"/>
          <w:b/>
          <w:szCs w:val="20"/>
        </w:rPr>
      </w:pPr>
    </w:p>
    <w:p w14:paraId="4379CEE4" w14:textId="77777777" w:rsidR="00B145A7" w:rsidRDefault="00B145A7" w:rsidP="00B145A7">
      <w:pPr>
        <w:pStyle w:val="SubjectName-ContractCzechRadio"/>
        <w:jc w:val="center"/>
        <w:rPr>
          <w:color w:val="auto"/>
        </w:rPr>
      </w:pPr>
    </w:p>
    <w:p w14:paraId="3302D653" w14:textId="77777777" w:rsidR="00E872DB" w:rsidRDefault="00E872DB" w:rsidP="00E872DB">
      <w:pPr>
        <w:pStyle w:val="SubjectSpecification-ContractCzechRadio"/>
      </w:pPr>
    </w:p>
    <w:p w14:paraId="0EE4EB4C" w14:textId="77777777" w:rsidR="00E872DB" w:rsidRDefault="00E872DB" w:rsidP="00E872DB">
      <w:pPr>
        <w:pStyle w:val="SubjectSpecification-ContractCzechRadio"/>
      </w:pPr>
    </w:p>
    <w:p w14:paraId="7F237E79" w14:textId="77777777" w:rsidR="00E872DB" w:rsidRDefault="00E872DB" w:rsidP="00E872DB">
      <w:pPr>
        <w:pStyle w:val="SubjectSpecification-ContractCzechRadio"/>
      </w:pPr>
    </w:p>
    <w:p w14:paraId="1E12D60E" w14:textId="77777777" w:rsidR="00E872DB" w:rsidRPr="003F6831" w:rsidRDefault="00E872DB" w:rsidP="003F6831">
      <w:pPr>
        <w:pStyle w:val="SubjectSpecification-ContractCzechRadio"/>
      </w:pPr>
    </w:p>
    <w:p w14:paraId="31BCA3FC" w14:textId="77777777" w:rsidR="003F6831" w:rsidRDefault="003F6831" w:rsidP="003F6831">
      <w:pPr>
        <w:spacing w:after="120" w:line="240" w:lineRule="auto"/>
        <w:jc w:val="both"/>
        <w:rPr>
          <w:rFonts w:cs="Arial"/>
          <w:b/>
          <w:szCs w:val="20"/>
        </w:rPr>
      </w:pPr>
    </w:p>
    <w:p w14:paraId="1D7AE272" w14:textId="77777777" w:rsidR="003F6831" w:rsidRDefault="003F6831" w:rsidP="003F6831">
      <w:pPr>
        <w:spacing w:after="120" w:line="240" w:lineRule="auto"/>
        <w:jc w:val="both"/>
        <w:rPr>
          <w:rFonts w:cs="Arial"/>
          <w:b/>
          <w:szCs w:val="20"/>
        </w:rPr>
      </w:pPr>
    </w:p>
    <w:p w14:paraId="5483D7E2" w14:textId="77777777" w:rsidR="003F6831" w:rsidRDefault="003F6831" w:rsidP="003F6831">
      <w:pPr>
        <w:spacing w:after="120" w:line="240" w:lineRule="auto"/>
        <w:jc w:val="both"/>
        <w:rPr>
          <w:rFonts w:cs="Arial"/>
          <w:b/>
          <w:szCs w:val="20"/>
        </w:rPr>
      </w:pPr>
    </w:p>
    <w:p w14:paraId="003DF642" w14:textId="77777777" w:rsidR="003F6831" w:rsidRDefault="003F6831" w:rsidP="003F6831">
      <w:pPr>
        <w:spacing w:after="120" w:line="240" w:lineRule="auto"/>
        <w:jc w:val="both"/>
        <w:rPr>
          <w:rFonts w:cs="Arial"/>
          <w:b/>
          <w:szCs w:val="20"/>
        </w:rPr>
      </w:pPr>
    </w:p>
    <w:p w14:paraId="41552C1B" w14:textId="77777777" w:rsidR="003F6831" w:rsidRDefault="003F6831" w:rsidP="003F6831">
      <w:pPr>
        <w:spacing w:after="120" w:line="240" w:lineRule="auto"/>
        <w:jc w:val="both"/>
        <w:rPr>
          <w:rFonts w:cs="Arial"/>
          <w:b/>
          <w:szCs w:val="20"/>
        </w:rPr>
      </w:pPr>
    </w:p>
    <w:p w14:paraId="106767C0" w14:textId="3F126FBB" w:rsidR="00B145A7" w:rsidRPr="00B027FB" w:rsidRDefault="00164856" w:rsidP="003F6831">
      <w:pPr>
        <w:spacing w:after="120" w:line="240" w:lineRule="auto"/>
        <w:jc w:val="both"/>
      </w:pPr>
      <w:r>
        <w:rPr>
          <w:rFonts w:cs="Arial"/>
          <w:b/>
          <w:szCs w:val="20"/>
        </w:rPr>
        <w:t>PŘÍLOHA</w:t>
      </w:r>
      <w:r w:rsidR="00FB59FB">
        <w:rPr>
          <w:rFonts w:cs="Arial"/>
          <w:b/>
          <w:szCs w:val="20"/>
        </w:rPr>
        <w:t xml:space="preserve"> </w:t>
      </w:r>
      <w:r w:rsidR="005842CB">
        <w:rPr>
          <w:rFonts w:cs="Arial"/>
          <w:b/>
          <w:szCs w:val="20"/>
        </w:rPr>
        <w:t>č</w:t>
      </w:r>
      <w:r w:rsidR="00FB59FB">
        <w:rPr>
          <w:rFonts w:cs="Arial"/>
          <w:b/>
          <w:szCs w:val="20"/>
        </w:rPr>
        <w:t>.</w:t>
      </w:r>
      <w:r w:rsidR="005842CB">
        <w:rPr>
          <w:rFonts w:cs="Arial"/>
          <w:b/>
          <w:szCs w:val="20"/>
        </w:rPr>
        <w:t xml:space="preserve"> 2</w:t>
      </w:r>
      <w:r>
        <w:rPr>
          <w:rFonts w:cs="Arial"/>
          <w:b/>
          <w:szCs w:val="20"/>
        </w:rPr>
        <w:t xml:space="preserve">: </w:t>
      </w:r>
      <w:r w:rsidRPr="003F6831">
        <w:rPr>
          <w:b/>
        </w:rPr>
        <w:t>PODMÍNKY PROVÁDĚNÍ ČINNOSTÍ EXTERNÍCH OSOB V OBJEKTECH ČRO Z HLEDISKA BEZPEČNOSTI A OCHRANY ZDRAVÍ PŘI PRÁCI, POŽÁRNÍ OCHRANY A OCHRANY ŽIVOTNÍHO PROSTŘEDÍ</w:t>
      </w:r>
    </w:p>
    <w:p w14:paraId="6A03D982" w14:textId="77777777" w:rsidR="00B145A7" w:rsidRPr="00A67F43" w:rsidRDefault="00164856" w:rsidP="00B145A7">
      <w:pPr>
        <w:pStyle w:val="Heading-Number-ContractCzechRadio"/>
        <w:numPr>
          <w:ilvl w:val="0"/>
          <w:numId w:val="28"/>
        </w:numPr>
        <w:rPr>
          <w:color w:val="auto"/>
        </w:rPr>
      </w:pPr>
      <w:r w:rsidRPr="00A67F43">
        <w:rPr>
          <w:color w:val="auto"/>
        </w:rPr>
        <w:t>Úvodní ustanovení</w:t>
      </w:r>
    </w:p>
    <w:p w14:paraId="30BC493D" w14:textId="77777777" w:rsidR="00B145A7" w:rsidRPr="003E2A92" w:rsidRDefault="00164856" w:rsidP="00B145A7">
      <w:pPr>
        <w:pStyle w:val="ListNumber-ContractCzechRadio"/>
        <w:jc w:val="both"/>
      </w:pPr>
      <w:r w:rsidRPr="003E2A92">
        <w:t xml:space="preserve">Tyto podmínky platí pro výkon veškerých smluvených činností externích osob a jejich </w:t>
      </w:r>
      <w:r>
        <w:t>pod</w:t>
      </w:r>
      <w:r w:rsidRPr="003E2A92">
        <w:t xml:space="preserve">dodavatelů v objektech Českého rozhlasu (dále jen jako „ČRo“) a jsou přílohou smlouvy, na základě které externí osoba provádí činnosti či poskytuje služby pro ČRo. </w:t>
      </w:r>
    </w:p>
    <w:p w14:paraId="42526A0C" w14:textId="77777777" w:rsidR="00B145A7" w:rsidRPr="003E2A92" w:rsidRDefault="00164856" w:rsidP="00B145A7">
      <w:pPr>
        <w:pStyle w:val="ListNumber-ContractCzechRadio"/>
        <w:jc w:val="both"/>
      </w:pPr>
      <w:r w:rsidRPr="003E2A92">
        <w:t xml:space="preserve">Externí osoby jsou povinny si počínat tak, aby neohrožovaly zdraví, životy zaměstnanců a dalších osob v objektech ČRo nebo životní prostředí provozováním nebezpečných činností. </w:t>
      </w:r>
    </w:p>
    <w:p w14:paraId="6EBB33BC" w14:textId="77777777" w:rsidR="00B145A7" w:rsidRPr="003E2A92" w:rsidRDefault="00164856" w:rsidP="00B145A7">
      <w:pPr>
        <w:pStyle w:val="ListNumber-ContractCzechRadio"/>
        <w:jc w:val="both"/>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t>pod</w:t>
      </w:r>
      <w:r w:rsidRPr="003E2A92">
        <w:t xml:space="preserve">dodavateli. </w:t>
      </w:r>
    </w:p>
    <w:p w14:paraId="1EBCAA49" w14:textId="77777777" w:rsidR="00B145A7" w:rsidRPr="003E2A92" w:rsidRDefault="00164856" w:rsidP="00B145A7">
      <w:pPr>
        <w:pStyle w:val="ListNumber-ContractCzechRadio"/>
        <w:jc w:val="both"/>
      </w:pPr>
      <w:r w:rsidRPr="003E2A92">
        <w:t xml:space="preserve">Odpovědní zaměstnanci ČRo jsou oprávněni kontrolovat, zda externí osoby plní povinnosti uložené v oblasti BOZP, PO a ochrany ŽP nebo těmito podmínkami a tyto osoby jsou povinny takovou kontrolu strpět. </w:t>
      </w:r>
    </w:p>
    <w:p w14:paraId="46DD7714" w14:textId="77777777" w:rsidR="00B145A7" w:rsidRPr="003E2A92" w:rsidRDefault="00164856" w:rsidP="00B145A7">
      <w:pPr>
        <w:pStyle w:val="Heading-Number-ContractCzechRadio"/>
        <w:rPr>
          <w:color w:val="auto"/>
        </w:rPr>
      </w:pPr>
      <w:r w:rsidRPr="003E2A92">
        <w:rPr>
          <w:color w:val="auto"/>
        </w:rPr>
        <w:t>Povinnosti externích osob v oblasti BOZP a PO</w:t>
      </w:r>
    </w:p>
    <w:p w14:paraId="392E1BD3" w14:textId="77777777" w:rsidR="00B145A7" w:rsidRPr="003E2A92" w:rsidRDefault="00164856" w:rsidP="00B145A7">
      <w:pPr>
        <w:pStyle w:val="ListNumber-ContractCzechRadio"/>
        <w:jc w:val="both"/>
      </w:pPr>
      <w:r w:rsidRPr="003E2A92">
        <w:t xml:space="preserve">Odpovědný zástupce externí osoby je povinen předat na výzvu ČRo seznam osob, které budou vykonávat činnosti v objektu ČRo a předem hlásit případné změny těchto osob. </w:t>
      </w:r>
    </w:p>
    <w:p w14:paraId="38EE3429" w14:textId="77777777" w:rsidR="00B145A7" w:rsidRPr="003E2A92" w:rsidRDefault="00164856" w:rsidP="00B145A7">
      <w:pPr>
        <w:pStyle w:val="ListNumber-ContractCzechRadio"/>
        <w:jc w:val="both"/>
      </w:pPr>
      <w:r w:rsidRPr="003E2A92">
        <w:t xml:space="preserve">Veškeré povinnosti stanovené těmito podmínkami vůči zaměstnancům externí osoby, je externí osoba povinna plnit i ve vztahu ke svým </w:t>
      </w:r>
      <w:r>
        <w:t>pod</w:t>
      </w:r>
      <w:r w:rsidRPr="003E2A92">
        <w:t xml:space="preserve">dodavatelům a jejich zaměstnancům. </w:t>
      </w:r>
    </w:p>
    <w:p w14:paraId="2553DFD0" w14:textId="77777777" w:rsidR="00B145A7" w:rsidRPr="003E2A92" w:rsidRDefault="00164856" w:rsidP="00B145A7">
      <w:pPr>
        <w:pStyle w:val="ListNumber-ContractCzechRadio"/>
        <w:jc w:val="both"/>
      </w:pPr>
      <w:r w:rsidRPr="003E2A92">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1DBDFD04" w14:textId="77777777" w:rsidR="00B145A7" w:rsidRPr="003E2A92" w:rsidRDefault="00164856" w:rsidP="00B145A7">
      <w:pPr>
        <w:pStyle w:val="ListNumber-ContractCzechRadio"/>
        <w:jc w:val="both"/>
      </w:pPr>
      <w:r w:rsidRPr="003E2A92">
        <w:t xml:space="preserve">Externí osoby jsou povinny respektovat kontrolní činnost osob odborných organizačních útvarů ČRo z </w:t>
      </w:r>
      <w:r w:rsidRPr="007B4E8C">
        <w:rPr>
          <w:color w:val="000000"/>
        </w:rPr>
        <w:t>oblasti BOZP</w:t>
      </w:r>
      <w:r w:rsidRPr="00A67F43">
        <w:rPr>
          <w:color w:val="000000"/>
        </w:rPr>
        <w:t>, PO, správy</w:t>
      </w:r>
      <w:r w:rsidRPr="007B4E8C">
        <w:rPr>
          <w:color w:val="000000"/>
        </w:rPr>
        <w:t xml:space="preserve"> a </w:t>
      </w:r>
      <w:r w:rsidRPr="00A67F43">
        <w:rPr>
          <w:color w:val="000000"/>
        </w:rPr>
        <w:t>bezpečnosti</w:t>
      </w:r>
      <w:r w:rsidRPr="007B4E8C">
        <w:rPr>
          <w:color w:val="000000"/>
        </w:rPr>
        <w:t xml:space="preserve"> (dále </w:t>
      </w:r>
      <w:r w:rsidRPr="003E2A92">
        <w:t xml:space="preserve">jen jako „odpovědný zaměstnanec“). </w:t>
      </w:r>
    </w:p>
    <w:p w14:paraId="1CA03CC0" w14:textId="77777777" w:rsidR="00B145A7" w:rsidRPr="003E2A92" w:rsidRDefault="00164856" w:rsidP="00B145A7">
      <w:pPr>
        <w:pStyle w:val="ListNumber-ContractCzechRadio"/>
        <w:jc w:val="both"/>
      </w:pPr>
      <w:r w:rsidRPr="003E2A92">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t>pod</w:t>
      </w:r>
      <w:r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7B4E8C">
        <w:rPr>
          <w:color w:val="FF0000"/>
        </w:rPr>
        <w:t xml:space="preserve"> </w:t>
      </w:r>
      <w:r w:rsidRPr="003E2A92">
        <w:t xml:space="preserve">Tento zástupce externí osoby je odpovědný za dodržování předpisů BOZP a PO ze strany externí osoby, pokud není písemně stanoveno jinak.  </w:t>
      </w:r>
    </w:p>
    <w:p w14:paraId="4A47515D" w14:textId="77777777" w:rsidR="00B145A7" w:rsidRPr="003E2A92" w:rsidRDefault="00164856" w:rsidP="00B145A7">
      <w:pPr>
        <w:pStyle w:val="ListNumber-ContractCzechRadio"/>
        <w:jc w:val="both"/>
      </w:pPr>
      <w:r w:rsidRPr="003E2A92">
        <w:t xml:space="preserve">Externí osoby odpovídají za odbornou a zdravotní způsobilost svých zaměstnanců včetně svých </w:t>
      </w:r>
      <w:r>
        <w:t>pod</w:t>
      </w:r>
      <w:r w:rsidRPr="003E2A92">
        <w:t>dodavatelů.</w:t>
      </w:r>
    </w:p>
    <w:p w14:paraId="2D093ECB" w14:textId="77777777" w:rsidR="00B145A7" w:rsidRPr="003E2A92" w:rsidRDefault="00164856" w:rsidP="00B145A7">
      <w:pPr>
        <w:pStyle w:val="ListNumber-ContractCzechRadio"/>
        <w:jc w:val="both"/>
      </w:pPr>
      <w:r w:rsidRPr="003E2A92">
        <w:t xml:space="preserve">Externí osoby jsou </w:t>
      </w:r>
      <w:r w:rsidRPr="00D44158">
        <w:t>zejména</w:t>
      </w:r>
      <w:r w:rsidRPr="003E2A92">
        <w:t xml:space="preserve"> povinny:</w:t>
      </w:r>
    </w:p>
    <w:p w14:paraId="56BABBB3" w14:textId="77777777" w:rsidR="00B145A7" w:rsidRDefault="00164856" w:rsidP="00B145A7">
      <w:pPr>
        <w:pStyle w:val="ListLetter-ContractCzechRadio"/>
        <w:jc w:val="both"/>
      </w:pPr>
      <w:r w:rsidRPr="003E2A92">
        <w:lastRenderedPageBreak/>
        <w:t xml:space="preserve">seznámit se s riziky, jež mohou při jejich činnostech v ČRo vzniknout a provést bezpečnostní opatření k eliminaci těchto rizik a písemně o tom informovat odpovědného zaměstnance ČRo podle § 101 odst. 3 zákona č. 262/2006 Sb., zákoník práce. </w:t>
      </w:r>
    </w:p>
    <w:p w14:paraId="54BFA695" w14:textId="77777777" w:rsidR="00B145A7" w:rsidRPr="003E2A92" w:rsidRDefault="00164856" w:rsidP="00B145A7">
      <w:pPr>
        <w:pStyle w:val="ListLetter-ContractCzechRadio"/>
        <w:numPr>
          <w:ilvl w:val="0"/>
          <w:numId w:val="0"/>
        </w:numPr>
        <w:ind w:left="624"/>
        <w:jc w:val="both"/>
      </w:pPr>
      <w:r w:rsidRPr="003E2A92">
        <w:t xml:space="preserve">Externí osoba není oprávněna zahájit činnost, pokud neprovedla školení BOZP a PO u všech zaměstnanců externí osoby včetně </w:t>
      </w:r>
      <w:r>
        <w:t>pod</w:t>
      </w:r>
      <w:r w:rsidRPr="003E2A92">
        <w:t>dodavatelů, kteří budou pracovat v objektech ČRo. Externí osoba je povinna na vyžádání odpovědného zaměstnance předložit doklad o provedení školení dle předchozí věty,</w:t>
      </w:r>
    </w:p>
    <w:p w14:paraId="576672D3" w14:textId="77777777" w:rsidR="00B145A7" w:rsidRPr="003E2A92" w:rsidRDefault="00164856" w:rsidP="00B145A7">
      <w:pPr>
        <w:pStyle w:val="ListLetter-ContractCzechRadio"/>
        <w:jc w:val="both"/>
      </w:pPr>
      <w:r w:rsidRPr="003E2A92">
        <w:t>zajistit, aby jejich zaměstnanci nevstupovali do prostor, které nejsou určeny k jejich činnosti,</w:t>
      </w:r>
    </w:p>
    <w:p w14:paraId="104FFA8C" w14:textId="77777777" w:rsidR="00B145A7" w:rsidRPr="007B4E8C" w:rsidRDefault="00164856" w:rsidP="00B145A7">
      <w:pPr>
        <w:pStyle w:val="ListLetter-ContractCzechRadio"/>
        <w:jc w:val="both"/>
        <w:rPr>
          <w:color w:val="000000"/>
        </w:rPr>
      </w:pPr>
      <w:r w:rsidRPr="007B4E8C">
        <w:rPr>
          <w:color w:val="000000"/>
        </w:rPr>
        <w:t xml:space="preserve">zajistit, aby </w:t>
      </w:r>
      <w:r w:rsidRPr="00A67F43">
        <w:rPr>
          <w:color w:val="000000"/>
        </w:rPr>
        <w:t>zaměstnanci</w:t>
      </w:r>
      <w:r w:rsidRPr="007B4E8C">
        <w:rPr>
          <w:color w:val="000000"/>
        </w:rPr>
        <w:t xml:space="preserve"> externí osoby</w:t>
      </w:r>
      <w:r w:rsidRPr="00A67F43">
        <w:rPr>
          <w:color w:val="000000"/>
        </w:rPr>
        <w:t xml:space="preserve"> používali k identifikaci v objektech ČRo přidělenou ID kartu ČRo - DODAVATEL. Dále zajistí, aby byly ID karty viditelně připevněny a nošeny na oděvu</w:t>
      </w:r>
      <w:r w:rsidRPr="007B4E8C">
        <w:rPr>
          <w:color w:val="000000"/>
        </w:rPr>
        <w:t>,</w:t>
      </w:r>
    </w:p>
    <w:p w14:paraId="674B83EE" w14:textId="77777777" w:rsidR="00B145A7" w:rsidRPr="003E2A92" w:rsidRDefault="00164856" w:rsidP="00B145A7">
      <w:pPr>
        <w:pStyle w:val="ListLetter-ContractCzechRadio"/>
        <w:jc w:val="both"/>
      </w:pPr>
      <w:r w:rsidRPr="003E2A92">
        <w:t>dbát pokynů příslušného odpovědného zaměstnance a jím stanovených bezpečnostních opatření a poskytovat mu potřebnou součinnost,</w:t>
      </w:r>
    </w:p>
    <w:p w14:paraId="57112EB5" w14:textId="77777777" w:rsidR="00B145A7" w:rsidRPr="003E2A92" w:rsidRDefault="00164856" w:rsidP="00B145A7">
      <w:pPr>
        <w:pStyle w:val="ListLetter-ContractCzechRadio"/>
        <w:jc w:val="both"/>
      </w:pPr>
      <w:r w:rsidRPr="003E2A92">
        <w:t xml:space="preserve">upozornit příslušného zaměstnance útvaru ČRo, pro který jsou činnosti prováděny, na všechny okolnosti, které by mohly vést k ohrožení provozu nebo k ohrožení bezpečného stavu technických zařízení, </w:t>
      </w:r>
    </w:p>
    <w:p w14:paraId="4939A926" w14:textId="77777777" w:rsidR="00B145A7" w:rsidRPr="003E2A92" w:rsidRDefault="00164856" w:rsidP="00B145A7">
      <w:pPr>
        <w:pStyle w:val="ListLetter-ContractCzechRadio"/>
        <w:jc w:val="both"/>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441AF703" w14:textId="77777777" w:rsidR="00B145A7" w:rsidRPr="003E2A92" w:rsidRDefault="00164856" w:rsidP="00B145A7">
      <w:pPr>
        <w:pStyle w:val="ListLetter-ContractCzechRadio"/>
        <w:jc w:val="both"/>
      </w:pPr>
      <w:r w:rsidRPr="003E2A92">
        <w:t>zajistit, aby stroje, zařízení, nářadí používané externí osobou nebyla používána v rozporu s bezpečnostními předpisy, čímž se zvyšuje riziko úrazu</w:t>
      </w:r>
      <w:r>
        <w:t>,</w:t>
      </w:r>
    </w:p>
    <w:p w14:paraId="5983109F" w14:textId="77777777" w:rsidR="00B145A7" w:rsidRPr="003E2A92" w:rsidRDefault="00164856" w:rsidP="00B145A7">
      <w:pPr>
        <w:pStyle w:val="ListLetter-ContractCzechRadio"/>
        <w:jc w:val="both"/>
      </w:pPr>
      <w:r w:rsidRPr="003E2A92">
        <w:t>zaměstnanci externích osob jsou povinni se podrobit zkouškám na přítomnost alkoholu či jiných návykových látek prováděnými odpovědným zaměstnancem ČRo,</w:t>
      </w:r>
    </w:p>
    <w:p w14:paraId="14217822" w14:textId="77777777" w:rsidR="00B145A7" w:rsidRPr="003E2A92" w:rsidRDefault="00164856" w:rsidP="00B145A7">
      <w:pPr>
        <w:pStyle w:val="ListLetter-ContractCzechRadio"/>
        <w:jc w:val="both"/>
      </w:pPr>
      <w:r w:rsidRPr="003E2A92">
        <w:t xml:space="preserve">v případě mimořádné události (havarijního stavu, evakuace apod.) je externí osoba povinna uposlechnout příkazu odpovědného zaměstnance ČRo, </w:t>
      </w:r>
    </w:p>
    <w:p w14:paraId="630A780E" w14:textId="77777777" w:rsidR="00B145A7" w:rsidRPr="003E2A92" w:rsidRDefault="00164856" w:rsidP="00B145A7">
      <w:pPr>
        <w:pStyle w:val="ListLetter-ContractCzechRadio"/>
        <w:jc w:val="both"/>
      </w:pPr>
      <w:r w:rsidRPr="003E2A92">
        <w:t>trvale udržovat volné a nezatarasené únikové cesty a komunikace včetně vymezených prostorů před elektrickými rozvaděči,</w:t>
      </w:r>
    </w:p>
    <w:p w14:paraId="23ACAAC6" w14:textId="77777777" w:rsidR="00B145A7" w:rsidRPr="003E2A92" w:rsidRDefault="00164856" w:rsidP="00B145A7">
      <w:pPr>
        <w:pStyle w:val="ListLetter-ContractCzechRadio"/>
        <w:jc w:val="both"/>
      </w:pPr>
      <w:r w:rsidRPr="003E2A92">
        <w:t>zajistit, aby zaměstnanci externí osoby používali ochranné pracovní prostředky a ochranné zařízení strojů zabraňujících či snižujících nebezpečí vzniku úrazu,</w:t>
      </w:r>
    </w:p>
    <w:p w14:paraId="322020CF" w14:textId="77777777" w:rsidR="00B145A7" w:rsidRPr="003E2A92" w:rsidRDefault="00164856" w:rsidP="00B145A7">
      <w:pPr>
        <w:pStyle w:val="ListLetter-ContractCzechRadio"/>
        <w:jc w:val="both"/>
      </w:pPr>
      <w:r w:rsidRPr="003E2A92">
        <w:t>zajistit, aby činnosti prováděné externí osobou byly prováděny v souladu se zásadami BOZP a PO a všemi obecně závaznými právními předpisy platnými pro činnosti, které externí osoby provádějí</w:t>
      </w:r>
      <w:r>
        <w:t>,</w:t>
      </w:r>
    </w:p>
    <w:p w14:paraId="1597657E" w14:textId="77777777" w:rsidR="00B145A7" w:rsidRPr="003E2A92" w:rsidRDefault="00164856" w:rsidP="00B145A7">
      <w:pPr>
        <w:pStyle w:val="ListLetter-ContractCzechRadio"/>
        <w:jc w:val="both"/>
      </w:pPr>
      <w:r w:rsidRPr="003E2A92">
        <w:t>počínat si tak, aby svým jednáním nezavdaly příčinu ke vzniku požáru, výbuchu, ohrožení života nebo škody na majetku,</w:t>
      </w:r>
    </w:p>
    <w:p w14:paraId="6C1D4067" w14:textId="77777777" w:rsidR="00B145A7" w:rsidRPr="003E2A92" w:rsidRDefault="00164856" w:rsidP="00B145A7">
      <w:pPr>
        <w:pStyle w:val="ListLetter-ContractCzechRadio"/>
        <w:jc w:val="both"/>
      </w:pPr>
      <w:r w:rsidRPr="003E2A92">
        <w:t>dodržovat zákaz kouření v objektech ČRo s výjimkou k tomu určených prostorů,</w:t>
      </w:r>
    </w:p>
    <w:p w14:paraId="393CA103" w14:textId="77777777" w:rsidR="00B145A7" w:rsidRPr="003E2A92" w:rsidRDefault="00164856" w:rsidP="00B145A7">
      <w:pPr>
        <w:pStyle w:val="ListLetter-ContractCzechRadio"/>
        <w:jc w:val="both"/>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65F9B1A6" w14:textId="77777777" w:rsidR="00B145A7" w:rsidRPr="003E2A92" w:rsidRDefault="00164856" w:rsidP="00B145A7">
      <w:pPr>
        <w:pStyle w:val="ListLetter-ContractCzechRadio"/>
        <w:jc w:val="both"/>
      </w:pPr>
      <w:r w:rsidRPr="003E2A92">
        <w:lastRenderedPageBreak/>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37212B09" w14:textId="77777777" w:rsidR="00B145A7" w:rsidRPr="003E2A92" w:rsidRDefault="00164856" w:rsidP="00B145A7">
      <w:pPr>
        <w:pStyle w:val="Heading-Number-ContractCzechRadio"/>
        <w:rPr>
          <w:color w:val="auto"/>
        </w:rPr>
      </w:pPr>
      <w:r w:rsidRPr="003E2A92">
        <w:rPr>
          <w:color w:val="auto"/>
        </w:rPr>
        <w:t>Povinnosti externích osob v oblasti ŽP</w:t>
      </w:r>
    </w:p>
    <w:p w14:paraId="0E7CCA2B" w14:textId="77777777" w:rsidR="00B145A7" w:rsidRPr="003E2A92" w:rsidRDefault="00164856" w:rsidP="00B145A7">
      <w:pPr>
        <w:pStyle w:val="ListNumber-ContractCzechRadio"/>
        <w:jc w:val="both"/>
      </w:pPr>
      <w:r w:rsidRPr="003E2A92">
        <w:t>Externí osoby jsou povinny dodržovat veškerá ustanovení obecně závazných právních předpisů v ob</w:t>
      </w:r>
      <w:r>
        <w:t>lasti ochrany ŽP a zejména z. č.</w:t>
      </w:r>
      <w:r w:rsidRPr="003E2A92">
        <w:t xml:space="preserve"> 185/2001 Sb., o odpadech. Případné sankce uložené orgány státní správy spojené s porušením legislativy ze strany externí osoby, ponese externí osoba. </w:t>
      </w:r>
    </w:p>
    <w:p w14:paraId="64649B8D" w14:textId="77777777" w:rsidR="00B145A7" w:rsidRPr="003E2A92" w:rsidRDefault="00164856" w:rsidP="00B145A7">
      <w:pPr>
        <w:pStyle w:val="ListNumber-ContractCzechRadio"/>
        <w:jc w:val="both"/>
      </w:pPr>
      <w:r w:rsidRPr="003E2A92">
        <w:t>Externí osoby jsou zejména povinny:</w:t>
      </w:r>
    </w:p>
    <w:p w14:paraId="02B05874" w14:textId="77777777" w:rsidR="00B145A7" w:rsidRPr="003E2A92" w:rsidRDefault="00164856" w:rsidP="00B145A7">
      <w:pPr>
        <w:pStyle w:val="ListLetter-ContractCzechRadio"/>
        <w:jc w:val="both"/>
      </w:pPr>
      <w:r w:rsidRPr="003E2A92">
        <w:t>nakládat s odpady, které vznikly v důsledku jejich činnosti v souladu s právními předpisy,</w:t>
      </w:r>
    </w:p>
    <w:p w14:paraId="423E00A7" w14:textId="77777777" w:rsidR="00B145A7" w:rsidRPr="003E2A92" w:rsidRDefault="00164856" w:rsidP="00B145A7">
      <w:pPr>
        <w:pStyle w:val="ListLetter-ContractCzechRadio"/>
        <w:jc w:val="both"/>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5FABEE72" w14:textId="77777777" w:rsidR="00B145A7" w:rsidRPr="003E2A92" w:rsidRDefault="00164856" w:rsidP="00B145A7">
      <w:pPr>
        <w:pStyle w:val="ListLetter-ContractCzechRadio"/>
        <w:jc w:val="both"/>
      </w:pPr>
      <w:r w:rsidRPr="003E2A92">
        <w:t>neznečišťovat komunikace a nepoškozovat zeleň,</w:t>
      </w:r>
    </w:p>
    <w:p w14:paraId="61E76BD8" w14:textId="77777777" w:rsidR="00B145A7" w:rsidRPr="003E2A92" w:rsidRDefault="00164856" w:rsidP="00B145A7">
      <w:pPr>
        <w:pStyle w:val="ListLetter-ContractCzechRadio"/>
        <w:jc w:val="both"/>
      </w:pPr>
      <w:r w:rsidRPr="003E2A92">
        <w:t>zajistit likvidaci obalů dle platných právních předpisů.</w:t>
      </w:r>
    </w:p>
    <w:p w14:paraId="062134E9" w14:textId="77777777" w:rsidR="00B145A7" w:rsidRPr="003E2A92" w:rsidRDefault="00164856" w:rsidP="00B145A7">
      <w:pPr>
        <w:pStyle w:val="ListNumber-ContractCzechRadio"/>
        <w:jc w:val="both"/>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42F7704A" w14:textId="77777777" w:rsidR="00B145A7" w:rsidRPr="003E2A92" w:rsidRDefault="00164856" w:rsidP="00B145A7">
      <w:pPr>
        <w:pStyle w:val="ListNumber-ContractCzechRadio"/>
        <w:jc w:val="both"/>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299B8FB7" w14:textId="77777777" w:rsidR="00B145A7" w:rsidRPr="003E2A92" w:rsidRDefault="00164856" w:rsidP="00B145A7">
      <w:pPr>
        <w:pStyle w:val="Heading-Number-ContractCzechRadio"/>
        <w:rPr>
          <w:color w:val="auto"/>
        </w:rPr>
      </w:pPr>
      <w:r w:rsidRPr="003E2A92">
        <w:rPr>
          <w:color w:val="auto"/>
        </w:rPr>
        <w:t>Ostatní ustanovení</w:t>
      </w:r>
    </w:p>
    <w:p w14:paraId="4FE5283C" w14:textId="77777777" w:rsidR="00B145A7" w:rsidRPr="00DA7723" w:rsidRDefault="00164856" w:rsidP="00B145A7">
      <w:pPr>
        <w:pStyle w:val="ListNumber-ContractCzechRadio"/>
        <w:jc w:val="both"/>
      </w:pPr>
      <w:r w:rsidRPr="003E2A92">
        <w:t xml:space="preserve">Fotografování a natáčení je v objektech ČRo zakázáno, ledaže s tím vyslovil souhlas generální </w:t>
      </w:r>
      <w:r w:rsidRPr="003F64F7">
        <w:t>ředitel</w:t>
      </w:r>
      <w:r w:rsidRPr="00BB23B6">
        <w:t>, nebo jeho pověřený zástupce</w:t>
      </w:r>
      <w:r w:rsidRPr="003F64F7">
        <w:t xml:space="preserve">. </w:t>
      </w:r>
    </w:p>
    <w:p w14:paraId="25456DF3" w14:textId="77777777" w:rsidR="00B145A7" w:rsidRDefault="00B145A7" w:rsidP="00B145A7">
      <w:pPr>
        <w:pStyle w:val="SubjectSpecification-ContractCzechRadio"/>
      </w:pPr>
    </w:p>
    <w:p w14:paraId="7397C92F" w14:textId="77777777" w:rsidR="00B145A7" w:rsidRPr="00FF4123" w:rsidRDefault="00B145A7" w:rsidP="00B145A7">
      <w:pPr>
        <w:pStyle w:val="ListNumber-ContractCzechRadio"/>
        <w:numPr>
          <w:ilvl w:val="0"/>
          <w:numId w:val="0"/>
        </w:numPr>
      </w:pPr>
    </w:p>
    <w:p w14:paraId="210DFBF9" w14:textId="77777777" w:rsidR="00B145A7" w:rsidRDefault="00B145A7" w:rsidP="00B145A7">
      <w:pPr>
        <w:pStyle w:val="SubjectSpecification-ContractCzechRadio"/>
      </w:pPr>
    </w:p>
    <w:p w14:paraId="30884883" w14:textId="77777777" w:rsidR="00B145A7" w:rsidRPr="00B145A7" w:rsidRDefault="00B145A7" w:rsidP="00B145A7">
      <w:pPr>
        <w:pStyle w:val="SubjectSpecification-ContractCzechRadio"/>
      </w:pPr>
    </w:p>
    <w:sectPr w:rsidR="00B145A7" w:rsidRPr="00B145A7"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16cid:commentId w16cid:paraId="0454BE2D" w16cid:durableId="2A251A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DBC14" w14:textId="77777777" w:rsidR="00E024B9" w:rsidRDefault="00E024B9">
      <w:pPr>
        <w:spacing w:line="240" w:lineRule="auto"/>
      </w:pPr>
      <w:r>
        <w:separator/>
      </w:r>
    </w:p>
  </w:endnote>
  <w:endnote w:type="continuationSeparator" w:id="0">
    <w:p w14:paraId="283AD62F" w14:textId="77777777" w:rsidR="00E024B9" w:rsidRDefault="00E024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73D71" w14:textId="77777777" w:rsidR="00BE6222" w:rsidRDefault="00164856">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79980E" w14:textId="2961FF7E" w:rsidR="00BE6222" w:rsidRPr="00727BE2" w:rsidRDefault="00E024B9"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1E4C64" w:rsidRPr="00727BE2">
                                <w:rPr>
                                  <w:rStyle w:val="slostrnky"/>
                                </w:rPr>
                                <w:fldChar w:fldCharType="begin"/>
                              </w:r>
                              <w:r w:rsidR="001E4C64" w:rsidRPr="00727BE2">
                                <w:rPr>
                                  <w:rStyle w:val="slostrnky"/>
                                </w:rPr>
                                <w:instrText xml:space="preserve"> PAGE   \* MERGEFORMAT </w:instrText>
                              </w:r>
                              <w:r w:rsidR="001E4C64" w:rsidRPr="00727BE2">
                                <w:rPr>
                                  <w:rStyle w:val="slostrnky"/>
                                </w:rPr>
                                <w:fldChar w:fldCharType="separate"/>
                              </w:r>
                              <w:r w:rsidR="00A94C81">
                                <w:rPr>
                                  <w:rStyle w:val="slostrnky"/>
                                  <w:noProof/>
                                </w:rPr>
                                <w:t>2</w:t>
                              </w:r>
                              <w:r w:rsidR="001E4C64" w:rsidRPr="00727BE2">
                                <w:rPr>
                                  <w:rStyle w:val="slostrnky"/>
                                </w:rPr>
                                <w:fldChar w:fldCharType="end"/>
                              </w:r>
                              <w:r w:rsidR="001E4C64" w:rsidRPr="00727BE2">
                                <w:rPr>
                                  <w:rStyle w:val="slostrnky"/>
                                </w:rPr>
                                <w:t xml:space="preserve"> / </w:t>
                              </w:r>
                              <w:r w:rsidR="00BB3EA9">
                                <w:rPr>
                                  <w:rStyle w:val="slostrnky"/>
                                  <w:noProof/>
                                </w:rPr>
                                <w:fldChar w:fldCharType="begin"/>
                              </w:r>
                              <w:r w:rsidR="00BB3EA9">
                                <w:rPr>
                                  <w:rStyle w:val="slostrnky"/>
                                  <w:noProof/>
                                </w:rPr>
                                <w:instrText xml:space="preserve"> NUMPAGES   \* MERGEFORMAT </w:instrText>
                              </w:r>
                              <w:r w:rsidR="00BB3EA9">
                                <w:rPr>
                                  <w:rStyle w:val="slostrnky"/>
                                  <w:noProof/>
                                </w:rPr>
                                <w:fldChar w:fldCharType="separate"/>
                              </w:r>
                              <w:r w:rsidR="00A94C81">
                                <w:rPr>
                                  <w:rStyle w:val="slostrnky"/>
                                  <w:noProof/>
                                </w:rPr>
                                <w:t>10</w:t>
                              </w:r>
                              <w:r w:rsidR="00BB3EA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3779980E" w14:textId="2961FF7E" w:rsidR="00BE6222" w:rsidRPr="00727BE2" w:rsidRDefault="00E024B9"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1E4C64" w:rsidRPr="00727BE2">
                          <w:rPr>
                            <w:rStyle w:val="slostrnky"/>
                          </w:rPr>
                          <w:fldChar w:fldCharType="begin"/>
                        </w:r>
                        <w:r w:rsidR="001E4C64" w:rsidRPr="00727BE2">
                          <w:rPr>
                            <w:rStyle w:val="slostrnky"/>
                          </w:rPr>
                          <w:instrText xml:space="preserve"> PAGE   \* MERGEFORMAT </w:instrText>
                        </w:r>
                        <w:r w:rsidR="001E4C64" w:rsidRPr="00727BE2">
                          <w:rPr>
                            <w:rStyle w:val="slostrnky"/>
                          </w:rPr>
                          <w:fldChar w:fldCharType="separate"/>
                        </w:r>
                        <w:r w:rsidR="00A94C81">
                          <w:rPr>
                            <w:rStyle w:val="slostrnky"/>
                            <w:noProof/>
                          </w:rPr>
                          <w:t>2</w:t>
                        </w:r>
                        <w:r w:rsidR="001E4C64" w:rsidRPr="00727BE2">
                          <w:rPr>
                            <w:rStyle w:val="slostrnky"/>
                          </w:rPr>
                          <w:fldChar w:fldCharType="end"/>
                        </w:r>
                        <w:r w:rsidR="001E4C64" w:rsidRPr="00727BE2">
                          <w:rPr>
                            <w:rStyle w:val="slostrnky"/>
                          </w:rPr>
                          <w:t xml:space="preserve"> / </w:t>
                        </w:r>
                        <w:r w:rsidR="00BB3EA9">
                          <w:rPr>
                            <w:rStyle w:val="slostrnky"/>
                            <w:noProof/>
                          </w:rPr>
                          <w:fldChar w:fldCharType="begin"/>
                        </w:r>
                        <w:r w:rsidR="00BB3EA9">
                          <w:rPr>
                            <w:rStyle w:val="slostrnky"/>
                            <w:noProof/>
                          </w:rPr>
                          <w:instrText xml:space="preserve"> NUMPAGES   \* MERGEFORMAT </w:instrText>
                        </w:r>
                        <w:r w:rsidR="00BB3EA9">
                          <w:rPr>
                            <w:rStyle w:val="slostrnky"/>
                            <w:noProof/>
                          </w:rPr>
                          <w:fldChar w:fldCharType="separate"/>
                        </w:r>
                        <w:r w:rsidR="00A94C81">
                          <w:rPr>
                            <w:rStyle w:val="slostrnky"/>
                            <w:noProof/>
                          </w:rPr>
                          <w:t>10</w:t>
                        </w:r>
                        <w:r w:rsidR="00BB3EA9">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1CF57" w14:textId="77777777" w:rsidR="00BE6222" w:rsidRPr="00B5596D" w:rsidRDefault="00164856"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63D362" w14:textId="66ED365B" w:rsidR="00BE6222" w:rsidRPr="00727BE2" w:rsidRDefault="00E024B9"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1E4C64" w:rsidRPr="00727BE2">
                                <w:rPr>
                                  <w:rStyle w:val="slostrnky"/>
                                </w:rPr>
                                <w:fldChar w:fldCharType="begin"/>
                              </w:r>
                              <w:r w:rsidR="001E4C64" w:rsidRPr="00727BE2">
                                <w:rPr>
                                  <w:rStyle w:val="slostrnky"/>
                                </w:rPr>
                                <w:instrText xml:space="preserve"> PAGE   \* MERGEFORMAT </w:instrText>
                              </w:r>
                              <w:r w:rsidR="001E4C64" w:rsidRPr="00727BE2">
                                <w:rPr>
                                  <w:rStyle w:val="slostrnky"/>
                                </w:rPr>
                                <w:fldChar w:fldCharType="separate"/>
                              </w:r>
                              <w:r w:rsidR="00A94C81">
                                <w:rPr>
                                  <w:rStyle w:val="slostrnky"/>
                                  <w:noProof/>
                                </w:rPr>
                                <w:t>1</w:t>
                              </w:r>
                              <w:r w:rsidR="001E4C64" w:rsidRPr="00727BE2">
                                <w:rPr>
                                  <w:rStyle w:val="slostrnky"/>
                                </w:rPr>
                                <w:fldChar w:fldCharType="end"/>
                              </w:r>
                              <w:r w:rsidR="001E4C64" w:rsidRPr="00727BE2">
                                <w:rPr>
                                  <w:rStyle w:val="slostrnky"/>
                                </w:rPr>
                                <w:t xml:space="preserve"> / </w:t>
                              </w:r>
                              <w:r w:rsidR="0061514B" w:rsidRPr="0061514B">
                                <w:fldChar w:fldCharType="begin"/>
                              </w:r>
                              <w:r w:rsidR="00164856">
                                <w:instrText xml:space="preserve"> NUMPAGES   \* MERGEFORMAT </w:instrText>
                              </w:r>
                              <w:r w:rsidR="0061514B" w:rsidRPr="0061514B">
                                <w:fldChar w:fldCharType="separate"/>
                              </w:r>
                              <w:ins w:id="2" w:author="Rozina Zdenko" w:date="2024-07-12T12:33:00Z">
                                <w:r w:rsidR="00A94C81" w:rsidRPr="00A94C81">
                                  <w:rPr>
                                    <w:rStyle w:val="slostrnky"/>
                                    <w:noProof/>
                                    <w:rPrChange w:id="3" w:author="Rozina Zdenko" w:date="2024-07-12T12:33:00Z">
                                      <w:rPr/>
                                    </w:rPrChange>
                                  </w:rPr>
                                  <w:t>10</w:t>
                                </w:r>
                              </w:ins>
                              <w:del w:id="4" w:author="Rozina Zdenko" w:date="2024-07-12T12:29:00Z">
                                <w:r w:rsidR="003F6831" w:rsidRPr="003F6831" w:rsidDel="003F6831">
                                  <w:rPr>
                                    <w:rStyle w:val="slostrnky"/>
                                    <w:noProof/>
                                  </w:rPr>
                                  <w:delText>10</w:delText>
                                </w:r>
                              </w:del>
                              <w:r w:rsidR="0061514B" w:rsidRPr="0061514B">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1463D362" w14:textId="66ED365B" w:rsidR="00BE6222" w:rsidRPr="00727BE2" w:rsidRDefault="00E024B9"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1E4C64" w:rsidRPr="00727BE2">
                          <w:rPr>
                            <w:rStyle w:val="slostrnky"/>
                          </w:rPr>
                          <w:fldChar w:fldCharType="begin"/>
                        </w:r>
                        <w:r w:rsidR="001E4C64" w:rsidRPr="00727BE2">
                          <w:rPr>
                            <w:rStyle w:val="slostrnky"/>
                          </w:rPr>
                          <w:instrText xml:space="preserve"> PAGE   \* MERGEFORMAT </w:instrText>
                        </w:r>
                        <w:r w:rsidR="001E4C64" w:rsidRPr="00727BE2">
                          <w:rPr>
                            <w:rStyle w:val="slostrnky"/>
                          </w:rPr>
                          <w:fldChar w:fldCharType="separate"/>
                        </w:r>
                        <w:r w:rsidR="00A94C81">
                          <w:rPr>
                            <w:rStyle w:val="slostrnky"/>
                            <w:noProof/>
                          </w:rPr>
                          <w:t>1</w:t>
                        </w:r>
                        <w:r w:rsidR="001E4C64" w:rsidRPr="00727BE2">
                          <w:rPr>
                            <w:rStyle w:val="slostrnky"/>
                          </w:rPr>
                          <w:fldChar w:fldCharType="end"/>
                        </w:r>
                        <w:r w:rsidR="001E4C64" w:rsidRPr="00727BE2">
                          <w:rPr>
                            <w:rStyle w:val="slostrnky"/>
                          </w:rPr>
                          <w:t xml:space="preserve"> / </w:t>
                        </w:r>
                        <w:r w:rsidR="0061514B" w:rsidRPr="0061514B">
                          <w:fldChar w:fldCharType="begin"/>
                        </w:r>
                        <w:r w:rsidR="00164856">
                          <w:instrText xml:space="preserve"> NUMPAGES   \* MERGEFORMAT </w:instrText>
                        </w:r>
                        <w:r w:rsidR="0061514B" w:rsidRPr="0061514B">
                          <w:fldChar w:fldCharType="separate"/>
                        </w:r>
                        <w:ins w:id="5" w:author="Rozina Zdenko" w:date="2024-07-12T12:33:00Z">
                          <w:r w:rsidR="00A94C81" w:rsidRPr="00A94C81">
                            <w:rPr>
                              <w:rStyle w:val="slostrnky"/>
                              <w:noProof/>
                              <w:rPrChange w:id="6" w:author="Rozina Zdenko" w:date="2024-07-12T12:33:00Z">
                                <w:rPr/>
                              </w:rPrChange>
                            </w:rPr>
                            <w:t>10</w:t>
                          </w:r>
                        </w:ins>
                        <w:del w:id="7" w:author="Rozina Zdenko" w:date="2024-07-12T12:29:00Z">
                          <w:r w:rsidR="003F6831" w:rsidRPr="003F6831" w:rsidDel="003F6831">
                            <w:rPr>
                              <w:rStyle w:val="slostrnky"/>
                              <w:noProof/>
                            </w:rPr>
                            <w:delText>10</w:delText>
                          </w:r>
                        </w:del>
                        <w:r w:rsidR="0061514B" w:rsidRPr="0061514B">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ED637" w14:textId="77777777" w:rsidR="00E024B9" w:rsidRDefault="00E024B9">
      <w:pPr>
        <w:spacing w:line="240" w:lineRule="auto"/>
      </w:pPr>
      <w:r>
        <w:separator/>
      </w:r>
    </w:p>
  </w:footnote>
  <w:footnote w:type="continuationSeparator" w:id="0">
    <w:p w14:paraId="3AC74160" w14:textId="77777777" w:rsidR="00E024B9" w:rsidRDefault="00E024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0CCF8" w14:textId="77777777" w:rsidR="00731E1C" w:rsidRDefault="00164856">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1E18F" w14:textId="77777777" w:rsidR="00BE6222" w:rsidRDefault="00164856"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270DCC00" w14:textId="77777777" w:rsidR="00BE6222" w:rsidRPr="00321BCC" w:rsidRDefault="00164856"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270DCC00" w14:textId="77777777" w:rsidR="00BE6222" w:rsidRPr="00321BCC" w:rsidRDefault="00164856"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45D8F294">
      <w:start w:val="1"/>
      <w:numFmt w:val="upperLetter"/>
      <w:lvlText w:val="%1.)"/>
      <w:lvlJc w:val="left"/>
      <w:pPr>
        <w:ind w:left="672" w:hanging="360"/>
      </w:pPr>
      <w:rPr>
        <w:rFonts w:hint="default"/>
      </w:rPr>
    </w:lvl>
    <w:lvl w:ilvl="1" w:tplc="979CBA1E" w:tentative="1">
      <w:start w:val="1"/>
      <w:numFmt w:val="lowerLetter"/>
      <w:lvlText w:val="%2."/>
      <w:lvlJc w:val="left"/>
      <w:pPr>
        <w:ind w:left="1392" w:hanging="360"/>
      </w:pPr>
    </w:lvl>
    <w:lvl w:ilvl="2" w:tplc="BF20AD22" w:tentative="1">
      <w:start w:val="1"/>
      <w:numFmt w:val="lowerRoman"/>
      <w:lvlText w:val="%3."/>
      <w:lvlJc w:val="right"/>
      <w:pPr>
        <w:ind w:left="2112" w:hanging="180"/>
      </w:pPr>
    </w:lvl>
    <w:lvl w:ilvl="3" w:tplc="9712164A" w:tentative="1">
      <w:start w:val="1"/>
      <w:numFmt w:val="decimal"/>
      <w:lvlText w:val="%4."/>
      <w:lvlJc w:val="left"/>
      <w:pPr>
        <w:ind w:left="2832" w:hanging="360"/>
      </w:pPr>
    </w:lvl>
    <w:lvl w:ilvl="4" w:tplc="77C06126" w:tentative="1">
      <w:start w:val="1"/>
      <w:numFmt w:val="lowerLetter"/>
      <w:lvlText w:val="%5."/>
      <w:lvlJc w:val="left"/>
      <w:pPr>
        <w:ind w:left="3552" w:hanging="360"/>
      </w:pPr>
    </w:lvl>
    <w:lvl w:ilvl="5" w:tplc="51A48898" w:tentative="1">
      <w:start w:val="1"/>
      <w:numFmt w:val="lowerRoman"/>
      <w:lvlText w:val="%6."/>
      <w:lvlJc w:val="right"/>
      <w:pPr>
        <w:ind w:left="4272" w:hanging="180"/>
      </w:pPr>
    </w:lvl>
    <w:lvl w:ilvl="6" w:tplc="CC927E44" w:tentative="1">
      <w:start w:val="1"/>
      <w:numFmt w:val="decimal"/>
      <w:lvlText w:val="%7."/>
      <w:lvlJc w:val="left"/>
      <w:pPr>
        <w:ind w:left="4992" w:hanging="360"/>
      </w:pPr>
    </w:lvl>
    <w:lvl w:ilvl="7" w:tplc="5684890A" w:tentative="1">
      <w:start w:val="1"/>
      <w:numFmt w:val="lowerLetter"/>
      <w:lvlText w:val="%8."/>
      <w:lvlJc w:val="left"/>
      <w:pPr>
        <w:ind w:left="5712" w:hanging="360"/>
      </w:pPr>
    </w:lvl>
    <w:lvl w:ilvl="8" w:tplc="C114B7D2"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841542D"/>
    <w:multiLevelType w:val="hybridMultilevel"/>
    <w:tmpl w:val="F92C947E"/>
    <w:lvl w:ilvl="0" w:tplc="E84070EE">
      <w:start w:val="1"/>
      <w:numFmt w:val="bullet"/>
      <w:lvlText w:val=""/>
      <w:lvlJc w:val="left"/>
      <w:pPr>
        <w:ind w:left="780" w:hanging="360"/>
      </w:pPr>
      <w:rPr>
        <w:rFonts w:ascii="Symbol" w:hAnsi="Symbol" w:hint="default"/>
      </w:rPr>
    </w:lvl>
    <w:lvl w:ilvl="1" w:tplc="B9EE6124" w:tentative="1">
      <w:start w:val="1"/>
      <w:numFmt w:val="bullet"/>
      <w:lvlText w:val="o"/>
      <w:lvlJc w:val="left"/>
      <w:pPr>
        <w:ind w:left="1500" w:hanging="360"/>
      </w:pPr>
      <w:rPr>
        <w:rFonts w:ascii="Courier New" w:hAnsi="Courier New" w:cs="Courier New" w:hint="default"/>
      </w:rPr>
    </w:lvl>
    <w:lvl w:ilvl="2" w:tplc="263C24AC" w:tentative="1">
      <w:start w:val="1"/>
      <w:numFmt w:val="bullet"/>
      <w:lvlText w:val=""/>
      <w:lvlJc w:val="left"/>
      <w:pPr>
        <w:ind w:left="2220" w:hanging="360"/>
      </w:pPr>
      <w:rPr>
        <w:rFonts w:ascii="Wingdings" w:hAnsi="Wingdings" w:hint="default"/>
      </w:rPr>
    </w:lvl>
    <w:lvl w:ilvl="3" w:tplc="30246150" w:tentative="1">
      <w:start w:val="1"/>
      <w:numFmt w:val="bullet"/>
      <w:lvlText w:val=""/>
      <w:lvlJc w:val="left"/>
      <w:pPr>
        <w:ind w:left="2940" w:hanging="360"/>
      </w:pPr>
      <w:rPr>
        <w:rFonts w:ascii="Symbol" w:hAnsi="Symbol" w:hint="default"/>
      </w:rPr>
    </w:lvl>
    <w:lvl w:ilvl="4" w:tplc="C6DC6412" w:tentative="1">
      <w:start w:val="1"/>
      <w:numFmt w:val="bullet"/>
      <w:lvlText w:val="o"/>
      <w:lvlJc w:val="left"/>
      <w:pPr>
        <w:ind w:left="3660" w:hanging="360"/>
      </w:pPr>
      <w:rPr>
        <w:rFonts w:ascii="Courier New" w:hAnsi="Courier New" w:cs="Courier New" w:hint="default"/>
      </w:rPr>
    </w:lvl>
    <w:lvl w:ilvl="5" w:tplc="92B8068C" w:tentative="1">
      <w:start w:val="1"/>
      <w:numFmt w:val="bullet"/>
      <w:lvlText w:val=""/>
      <w:lvlJc w:val="left"/>
      <w:pPr>
        <w:ind w:left="4380" w:hanging="360"/>
      </w:pPr>
      <w:rPr>
        <w:rFonts w:ascii="Wingdings" w:hAnsi="Wingdings" w:hint="default"/>
      </w:rPr>
    </w:lvl>
    <w:lvl w:ilvl="6" w:tplc="938E3982" w:tentative="1">
      <w:start w:val="1"/>
      <w:numFmt w:val="bullet"/>
      <w:lvlText w:val=""/>
      <w:lvlJc w:val="left"/>
      <w:pPr>
        <w:ind w:left="5100" w:hanging="360"/>
      </w:pPr>
      <w:rPr>
        <w:rFonts w:ascii="Symbol" w:hAnsi="Symbol" w:hint="default"/>
      </w:rPr>
    </w:lvl>
    <w:lvl w:ilvl="7" w:tplc="7DAC9916" w:tentative="1">
      <w:start w:val="1"/>
      <w:numFmt w:val="bullet"/>
      <w:lvlText w:val="o"/>
      <w:lvlJc w:val="left"/>
      <w:pPr>
        <w:ind w:left="5820" w:hanging="360"/>
      </w:pPr>
      <w:rPr>
        <w:rFonts w:ascii="Courier New" w:hAnsi="Courier New" w:cs="Courier New" w:hint="default"/>
      </w:rPr>
    </w:lvl>
    <w:lvl w:ilvl="8" w:tplc="8E68951A" w:tentative="1">
      <w:start w:val="1"/>
      <w:numFmt w:val="bullet"/>
      <w:lvlText w:val=""/>
      <w:lvlJc w:val="left"/>
      <w:pPr>
        <w:ind w:left="6540" w:hanging="360"/>
      </w:pPr>
      <w:rPr>
        <w:rFonts w:ascii="Wingdings" w:hAnsi="Wingding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4FE217FA">
      <w:start w:val="1"/>
      <w:numFmt w:val="lowerLetter"/>
      <w:lvlText w:val="%1)"/>
      <w:lvlJc w:val="left"/>
      <w:pPr>
        <w:ind w:left="720" w:hanging="360"/>
      </w:pPr>
    </w:lvl>
    <w:lvl w:ilvl="1" w:tplc="45BC9C30">
      <w:start w:val="1"/>
      <w:numFmt w:val="lowerLetter"/>
      <w:lvlText w:val="%2."/>
      <w:lvlJc w:val="left"/>
      <w:pPr>
        <w:ind w:left="1440" w:hanging="360"/>
      </w:pPr>
    </w:lvl>
    <w:lvl w:ilvl="2" w:tplc="697A0D86">
      <w:start w:val="1"/>
      <w:numFmt w:val="lowerRoman"/>
      <w:lvlText w:val="%3."/>
      <w:lvlJc w:val="right"/>
      <w:pPr>
        <w:ind w:left="2160" w:hanging="180"/>
      </w:pPr>
    </w:lvl>
    <w:lvl w:ilvl="3" w:tplc="2C40096A">
      <w:start w:val="1"/>
      <w:numFmt w:val="decimal"/>
      <w:lvlText w:val="%4."/>
      <w:lvlJc w:val="left"/>
      <w:pPr>
        <w:ind w:left="2880" w:hanging="360"/>
      </w:pPr>
    </w:lvl>
    <w:lvl w:ilvl="4" w:tplc="85301384">
      <w:start w:val="1"/>
      <w:numFmt w:val="lowerLetter"/>
      <w:lvlText w:val="%5."/>
      <w:lvlJc w:val="left"/>
      <w:pPr>
        <w:ind w:left="3600" w:hanging="360"/>
      </w:pPr>
    </w:lvl>
    <w:lvl w:ilvl="5" w:tplc="059684B4">
      <w:start w:val="1"/>
      <w:numFmt w:val="lowerRoman"/>
      <w:lvlText w:val="%6."/>
      <w:lvlJc w:val="right"/>
      <w:pPr>
        <w:ind w:left="4320" w:hanging="180"/>
      </w:pPr>
    </w:lvl>
    <w:lvl w:ilvl="6" w:tplc="7014375C">
      <w:start w:val="1"/>
      <w:numFmt w:val="decimal"/>
      <w:lvlText w:val="%7."/>
      <w:lvlJc w:val="left"/>
      <w:pPr>
        <w:ind w:left="5040" w:hanging="360"/>
      </w:pPr>
    </w:lvl>
    <w:lvl w:ilvl="7" w:tplc="54C0BA54">
      <w:start w:val="1"/>
      <w:numFmt w:val="lowerLetter"/>
      <w:lvlText w:val="%8."/>
      <w:lvlJc w:val="left"/>
      <w:pPr>
        <w:ind w:left="5760" w:hanging="360"/>
      </w:pPr>
    </w:lvl>
    <w:lvl w:ilvl="8" w:tplc="A3D829FA">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D02CD228">
      <w:start w:val="1"/>
      <w:numFmt w:val="bullet"/>
      <w:lvlText w:val=""/>
      <w:lvlJc w:val="left"/>
      <w:pPr>
        <w:tabs>
          <w:tab w:val="num" w:pos="1080"/>
        </w:tabs>
        <w:ind w:left="1080" w:hanging="360"/>
      </w:pPr>
      <w:rPr>
        <w:rFonts w:ascii="Wingdings" w:hAnsi="Wingdings" w:hint="default"/>
      </w:rPr>
    </w:lvl>
    <w:lvl w:ilvl="1" w:tplc="E4E00ABE" w:tentative="1">
      <w:start w:val="1"/>
      <w:numFmt w:val="bullet"/>
      <w:lvlText w:val="o"/>
      <w:lvlJc w:val="left"/>
      <w:pPr>
        <w:tabs>
          <w:tab w:val="num" w:pos="1800"/>
        </w:tabs>
        <w:ind w:left="1800" w:hanging="360"/>
      </w:pPr>
      <w:rPr>
        <w:rFonts w:ascii="Courier New" w:hAnsi="Courier New" w:cs="Courier New" w:hint="default"/>
      </w:rPr>
    </w:lvl>
    <w:lvl w:ilvl="2" w:tplc="94F2AE2E" w:tentative="1">
      <w:start w:val="1"/>
      <w:numFmt w:val="bullet"/>
      <w:lvlText w:val=""/>
      <w:lvlJc w:val="left"/>
      <w:pPr>
        <w:tabs>
          <w:tab w:val="num" w:pos="2520"/>
        </w:tabs>
        <w:ind w:left="2520" w:hanging="360"/>
      </w:pPr>
      <w:rPr>
        <w:rFonts w:ascii="Wingdings" w:hAnsi="Wingdings" w:hint="default"/>
      </w:rPr>
    </w:lvl>
    <w:lvl w:ilvl="3" w:tplc="AEBABF8A" w:tentative="1">
      <w:start w:val="1"/>
      <w:numFmt w:val="bullet"/>
      <w:lvlText w:val=""/>
      <w:lvlJc w:val="left"/>
      <w:pPr>
        <w:tabs>
          <w:tab w:val="num" w:pos="3240"/>
        </w:tabs>
        <w:ind w:left="3240" w:hanging="360"/>
      </w:pPr>
      <w:rPr>
        <w:rFonts w:ascii="Symbol" w:hAnsi="Symbol" w:hint="default"/>
      </w:rPr>
    </w:lvl>
    <w:lvl w:ilvl="4" w:tplc="990E5068" w:tentative="1">
      <w:start w:val="1"/>
      <w:numFmt w:val="bullet"/>
      <w:lvlText w:val="o"/>
      <w:lvlJc w:val="left"/>
      <w:pPr>
        <w:tabs>
          <w:tab w:val="num" w:pos="3960"/>
        </w:tabs>
        <w:ind w:left="3960" w:hanging="360"/>
      </w:pPr>
      <w:rPr>
        <w:rFonts w:ascii="Courier New" w:hAnsi="Courier New" w:cs="Courier New" w:hint="default"/>
      </w:rPr>
    </w:lvl>
    <w:lvl w:ilvl="5" w:tplc="1B84E58A" w:tentative="1">
      <w:start w:val="1"/>
      <w:numFmt w:val="bullet"/>
      <w:lvlText w:val=""/>
      <w:lvlJc w:val="left"/>
      <w:pPr>
        <w:tabs>
          <w:tab w:val="num" w:pos="4680"/>
        </w:tabs>
        <w:ind w:left="4680" w:hanging="360"/>
      </w:pPr>
      <w:rPr>
        <w:rFonts w:ascii="Wingdings" w:hAnsi="Wingdings" w:hint="default"/>
      </w:rPr>
    </w:lvl>
    <w:lvl w:ilvl="6" w:tplc="8E747A50" w:tentative="1">
      <w:start w:val="1"/>
      <w:numFmt w:val="bullet"/>
      <w:lvlText w:val=""/>
      <w:lvlJc w:val="left"/>
      <w:pPr>
        <w:tabs>
          <w:tab w:val="num" w:pos="5400"/>
        </w:tabs>
        <w:ind w:left="5400" w:hanging="360"/>
      </w:pPr>
      <w:rPr>
        <w:rFonts w:ascii="Symbol" w:hAnsi="Symbol" w:hint="default"/>
      </w:rPr>
    </w:lvl>
    <w:lvl w:ilvl="7" w:tplc="C706BCCE" w:tentative="1">
      <w:start w:val="1"/>
      <w:numFmt w:val="bullet"/>
      <w:lvlText w:val="o"/>
      <w:lvlJc w:val="left"/>
      <w:pPr>
        <w:tabs>
          <w:tab w:val="num" w:pos="6120"/>
        </w:tabs>
        <w:ind w:left="6120" w:hanging="360"/>
      </w:pPr>
      <w:rPr>
        <w:rFonts w:ascii="Courier New" w:hAnsi="Courier New" w:cs="Courier New" w:hint="default"/>
      </w:rPr>
    </w:lvl>
    <w:lvl w:ilvl="8" w:tplc="BAF49B42"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4"/>
  </w:num>
  <w:num w:numId="3">
    <w:abstractNumId w:val="7"/>
  </w:num>
  <w:num w:numId="4">
    <w:abstractNumId w:val="16"/>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6"/>
  </w:num>
  <w:num w:numId="21">
    <w:abstractNumId w:val="12"/>
  </w:num>
  <w:num w:numId="22">
    <w:abstractNumId w:val="17"/>
  </w:num>
  <w:num w:numId="23">
    <w:abstractNumId w:val="25"/>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5"/>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zina Zdenko">
    <w15:presenceInfo w15:providerId="AD" w15:userId="S-1-5-21-1516916145-3332080500-352412931-34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19B0"/>
    <w:rsid w:val="000047CF"/>
    <w:rsid w:val="00004EC0"/>
    <w:rsid w:val="0001088A"/>
    <w:rsid w:val="00010ADE"/>
    <w:rsid w:val="00013431"/>
    <w:rsid w:val="000173A9"/>
    <w:rsid w:val="00022172"/>
    <w:rsid w:val="00027476"/>
    <w:rsid w:val="000305B2"/>
    <w:rsid w:val="00037AA8"/>
    <w:rsid w:val="00043DF0"/>
    <w:rsid w:val="0004448C"/>
    <w:rsid w:val="000525B3"/>
    <w:rsid w:val="0006458B"/>
    <w:rsid w:val="00066D16"/>
    <w:rsid w:val="00071310"/>
    <w:rsid w:val="000817D9"/>
    <w:rsid w:val="0008505E"/>
    <w:rsid w:val="00087478"/>
    <w:rsid w:val="00092B9A"/>
    <w:rsid w:val="0009400F"/>
    <w:rsid w:val="000A44DD"/>
    <w:rsid w:val="000A7405"/>
    <w:rsid w:val="000B37A4"/>
    <w:rsid w:val="000B6591"/>
    <w:rsid w:val="000C6C97"/>
    <w:rsid w:val="000D28AB"/>
    <w:rsid w:val="000D3CA7"/>
    <w:rsid w:val="000E259A"/>
    <w:rsid w:val="000E46B9"/>
    <w:rsid w:val="000F5809"/>
    <w:rsid w:val="00100883"/>
    <w:rsid w:val="00105F70"/>
    <w:rsid w:val="00106A74"/>
    <w:rsid w:val="00107439"/>
    <w:rsid w:val="00130CFB"/>
    <w:rsid w:val="001471B1"/>
    <w:rsid w:val="001522D2"/>
    <w:rsid w:val="00164856"/>
    <w:rsid w:val="001652C1"/>
    <w:rsid w:val="00165B15"/>
    <w:rsid w:val="00166126"/>
    <w:rsid w:val="0018105E"/>
    <w:rsid w:val="00182D39"/>
    <w:rsid w:val="0018311B"/>
    <w:rsid w:val="00193556"/>
    <w:rsid w:val="00194066"/>
    <w:rsid w:val="001B37A8"/>
    <w:rsid w:val="001B621F"/>
    <w:rsid w:val="001C2B09"/>
    <w:rsid w:val="001C2C10"/>
    <w:rsid w:val="001C316E"/>
    <w:rsid w:val="001C3C9A"/>
    <w:rsid w:val="001C4A6B"/>
    <w:rsid w:val="001E0A94"/>
    <w:rsid w:val="001E4C64"/>
    <w:rsid w:val="001F15D7"/>
    <w:rsid w:val="001F3F7F"/>
    <w:rsid w:val="001F475A"/>
    <w:rsid w:val="001F6CB7"/>
    <w:rsid w:val="002015E7"/>
    <w:rsid w:val="002027EE"/>
    <w:rsid w:val="00202C70"/>
    <w:rsid w:val="00204CBF"/>
    <w:rsid w:val="00212195"/>
    <w:rsid w:val="0023258C"/>
    <w:rsid w:val="002359ED"/>
    <w:rsid w:val="00240551"/>
    <w:rsid w:val="00243F2C"/>
    <w:rsid w:val="0026172A"/>
    <w:rsid w:val="00266009"/>
    <w:rsid w:val="00271F1E"/>
    <w:rsid w:val="00274011"/>
    <w:rsid w:val="002748B7"/>
    <w:rsid w:val="00295A22"/>
    <w:rsid w:val="002A4CCF"/>
    <w:rsid w:val="002B553E"/>
    <w:rsid w:val="002C6C32"/>
    <w:rsid w:val="002D03F1"/>
    <w:rsid w:val="002D2B49"/>
    <w:rsid w:val="002D4C12"/>
    <w:rsid w:val="002E2160"/>
    <w:rsid w:val="002F0971"/>
    <w:rsid w:val="002F0D46"/>
    <w:rsid w:val="002F2BF0"/>
    <w:rsid w:val="002F691A"/>
    <w:rsid w:val="00301ACB"/>
    <w:rsid w:val="00304C54"/>
    <w:rsid w:val="003073CB"/>
    <w:rsid w:val="00316685"/>
    <w:rsid w:val="003176D8"/>
    <w:rsid w:val="0032045C"/>
    <w:rsid w:val="00321BCC"/>
    <w:rsid w:val="00322AAD"/>
    <w:rsid w:val="00330E46"/>
    <w:rsid w:val="00335F41"/>
    <w:rsid w:val="00346E76"/>
    <w:rsid w:val="00363B6A"/>
    <w:rsid w:val="00371A96"/>
    <w:rsid w:val="00372D0D"/>
    <w:rsid w:val="003735CB"/>
    <w:rsid w:val="00374550"/>
    <w:rsid w:val="00374638"/>
    <w:rsid w:val="00376CD7"/>
    <w:rsid w:val="00377956"/>
    <w:rsid w:val="003811C2"/>
    <w:rsid w:val="00383CCE"/>
    <w:rsid w:val="0039431B"/>
    <w:rsid w:val="003960FE"/>
    <w:rsid w:val="00396EC9"/>
    <w:rsid w:val="003A1915"/>
    <w:rsid w:val="003A1E25"/>
    <w:rsid w:val="003C0573"/>
    <w:rsid w:val="003C2711"/>
    <w:rsid w:val="003C5F49"/>
    <w:rsid w:val="003E193C"/>
    <w:rsid w:val="003E2A92"/>
    <w:rsid w:val="003E3489"/>
    <w:rsid w:val="003E75E7"/>
    <w:rsid w:val="003F0A33"/>
    <w:rsid w:val="003F64F7"/>
    <w:rsid w:val="003F6831"/>
    <w:rsid w:val="004004EC"/>
    <w:rsid w:val="00402DC4"/>
    <w:rsid w:val="004031FA"/>
    <w:rsid w:val="0041411A"/>
    <w:rsid w:val="00420BB5"/>
    <w:rsid w:val="00421F3D"/>
    <w:rsid w:val="00427653"/>
    <w:rsid w:val="004307C7"/>
    <w:rsid w:val="004332AB"/>
    <w:rsid w:val="004351F1"/>
    <w:rsid w:val="004374A1"/>
    <w:rsid w:val="00451B2D"/>
    <w:rsid w:val="0045245F"/>
    <w:rsid w:val="00452B29"/>
    <w:rsid w:val="004545D6"/>
    <w:rsid w:val="0046287D"/>
    <w:rsid w:val="00465783"/>
    <w:rsid w:val="00470A4E"/>
    <w:rsid w:val="004765CF"/>
    <w:rsid w:val="004807DD"/>
    <w:rsid w:val="00480D15"/>
    <w:rsid w:val="00485B5D"/>
    <w:rsid w:val="004A383D"/>
    <w:rsid w:val="004B34BA"/>
    <w:rsid w:val="004B6A02"/>
    <w:rsid w:val="004C02AA"/>
    <w:rsid w:val="004C0632"/>
    <w:rsid w:val="004C0FE9"/>
    <w:rsid w:val="004C3C3B"/>
    <w:rsid w:val="004C40C4"/>
    <w:rsid w:val="004C7A0B"/>
    <w:rsid w:val="005006DD"/>
    <w:rsid w:val="00503B1F"/>
    <w:rsid w:val="00507768"/>
    <w:rsid w:val="00513E43"/>
    <w:rsid w:val="00517A95"/>
    <w:rsid w:val="00522483"/>
    <w:rsid w:val="005264A9"/>
    <w:rsid w:val="00531AB5"/>
    <w:rsid w:val="00533961"/>
    <w:rsid w:val="00536AFA"/>
    <w:rsid w:val="00540F2C"/>
    <w:rsid w:val="00545CDB"/>
    <w:rsid w:val="00546A76"/>
    <w:rsid w:val="00557B5B"/>
    <w:rsid w:val="005842CB"/>
    <w:rsid w:val="00591823"/>
    <w:rsid w:val="005A384C"/>
    <w:rsid w:val="005A7C11"/>
    <w:rsid w:val="005B12EC"/>
    <w:rsid w:val="005B373E"/>
    <w:rsid w:val="005C6706"/>
    <w:rsid w:val="005C7732"/>
    <w:rsid w:val="005D1BDD"/>
    <w:rsid w:val="005D4C3A"/>
    <w:rsid w:val="005D59C5"/>
    <w:rsid w:val="005E30DB"/>
    <w:rsid w:val="005E5533"/>
    <w:rsid w:val="005E67B4"/>
    <w:rsid w:val="005F379F"/>
    <w:rsid w:val="005F625D"/>
    <w:rsid w:val="00603C42"/>
    <w:rsid w:val="00605AD7"/>
    <w:rsid w:val="00606C9E"/>
    <w:rsid w:val="00610D0E"/>
    <w:rsid w:val="0061514B"/>
    <w:rsid w:val="00622E04"/>
    <w:rsid w:val="0062393D"/>
    <w:rsid w:val="006309A2"/>
    <w:rsid w:val="006311D4"/>
    <w:rsid w:val="00643791"/>
    <w:rsid w:val="0065041B"/>
    <w:rsid w:val="00670762"/>
    <w:rsid w:val="006736E0"/>
    <w:rsid w:val="00674D5E"/>
    <w:rsid w:val="00680C24"/>
    <w:rsid w:val="00681E96"/>
    <w:rsid w:val="00682904"/>
    <w:rsid w:val="0069311C"/>
    <w:rsid w:val="006A25E6"/>
    <w:rsid w:val="006A2D5B"/>
    <w:rsid w:val="006A425C"/>
    <w:rsid w:val="006C306A"/>
    <w:rsid w:val="006C7CC4"/>
    <w:rsid w:val="006D0812"/>
    <w:rsid w:val="006D648C"/>
    <w:rsid w:val="006E14A6"/>
    <w:rsid w:val="006E30C3"/>
    <w:rsid w:val="006E75D2"/>
    <w:rsid w:val="006F2373"/>
    <w:rsid w:val="006F2664"/>
    <w:rsid w:val="006F3D05"/>
    <w:rsid w:val="0070102C"/>
    <w:rsid w:val="00704F7D"/>
    <w:rsid w:val="00705564"/>
    <w:rsid w:val="00710645"/>
    <w:rsid w:val="00716BE1"/>
    <w:rsid w:val="00717A93"/>
    <w:rsid w:val="007220A3"/>
    <w:rsid w:val="007236C0"/>
    <w:rsid w:val="007252AD"/>
    <w:rsid w:val="00727BE2"/>
    <w:rsid w:val="007305AC"/>
    <w:rsid w:val="00731E1C"/>
    <w:rsid w:val="00731E97"/>
    <w:rsid w:val="007417F7"/>
    <w:rsid w:val="007445B7"/>
    <w:rsid w:val="00747635"/>
    <w:rsid w:val="007634DE"/>
    <w:rsid w:val="00771C75"/>
    <w:rsid w:val="0077707F"/>
    <w:rsid w:val="00777305"/>
    <w:rsid w:val="00787D5C"/>
    <w:rsid w:val="0079034E"/>
    <w:rsid w:val="007905AF"/>
    <w:rsid w:val="007905DD"/>
    <w:rsid w:val="007A0E70"/>
    <w:rsid w:val="007A2DFF"/>
    <w:rsid w:val="007A3152"/>
    <w:rsid w:val="007A6939"/>
    <w:rsid w:val="007B4DB4"/>
    <w:rsid w:val="007B4E8C"/>
    <w:rsid w:val="007C5A0C"/>
    <w:rsid w:val="007D5CDF"/>
    <w:rsid w:val="007D65C7"/>
    <w:rsid w:val="007F11B3"/>
    <w:rsid w:val="007F7A88"/>
    <w:rsid w:val="0080004F"/>
    <w:rsid w:val="00804FF7"/>
    <w:rsid w:val="00812173"/>
    <w:rsid w:val="00813314"/>
    <w:rsid w:val="008519AB"/>
    <w:rsid w:val="00851BEB"/>
    <w:rsid w:val="00855526"/>
    <w:rsid w:val="00855F0E"/>
    <w:rsid w:val="00856B46"/>
    <w:rsid w:val="00864BA3"/>
    <w:rsid w:val="00864C0D"/>
    <w:rsid w:val="008661B0"/>
    <w:rsid w:val="008755CA"/>
    <w:rsid w:val="00876868"/>
    <w:rsid w:val="00877A3D"/>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B93"/>
    <w:rsid w:val="008D7C03"/>
    <w:rsid w:val="008E7FC3"/>
    <w:rsid w:val="008F1458"/>
    <w:rsid w:val="008F1852"/>
    <w:rsid w:val="008F2CEC"/>
    <w:rsid w:val="008F36D1"/>
    <w:rsid w:val="008F7E57"/>
    <w:rsid w:val="00900A72"/>
    <w:rsid w:val="00900A94"/>
    <w:rsid w:val="00905A57"/>
    <w:rsid w:val="00911493"/>
    <w:rsid w:val="0091775D"/>
    <w:rsid w:val="00922C57"/>
    <w:rsid w:val="00924A31"/>
    <w:rsid w:val="009403C9"/>
    <w:rsid w:val="00947F4C"/>
    <w:rsid w:val="00951CC1"/>
    <w:rsid w:val="00956914"/>
    <w:rsid w:val="00961692"/>
    <w:rsid w:val="009705FA"/>
    <w:rsid w:val="0097375A"/>
    <w:rsid w:val="00974D57"/>
    <w:rsid w:val="00977112"/>
    <w:rsid w:val="009918E8"/>
    <w:rsid w:val="009A093A"/>
    <w:rsid w:val="009A1AF3"/>
    <w:rsid w:val="009A2A7B"/>
    <w:rsid w:val="009A4CE9"/>
    <w:rsid w:val="009A6791"/>
    <w:rsid w:val="009B6E96"/>
    <w:rsid w:val="009B71B9"/>
    <w:rsid w:val="009C5B0E"/>
    <w:rsid w:val="009D2E73"/>
    <w:rsid w:val="009D40D1"/>
    <w:rsid w:val="009D43AD"/>
    <w:rsid w:val="009E0266"/>
    <w:rsid w:val="009E7A34"/>
    <w:rsid w:val="009F4674"/>
    <w:rsid w:val="009F63FA"/>
    <w:rsid w:val="009F6969"/>
    <w:rsid w:val="009F7CCA"/>
    <w:rsid w:val="00A062A6"/>
    <w:rsid w:val="00A11BC0"/>
    <w:rsid w:val="00A1527D"/>
    <w:rsid w:val="00A160B5"/>
    <w:rsid w:val="00A20089"/>
    <w:rsid w:val="00A334CB"/>
    <w:rsid w:val="00A35CE0"/>
    <w:rsid w:val="00A36286"/>
    <w:rsid w:val="00A37442"/>
    <w:rsid w:val="00A41BEC"/>
    <w:rsid w:val="00A41EDF"/>
    <w:rsid w:val="00A43297"/>
    <w:rsid w:val="00A53EE0"/>
    <w:rsid w:val="00A57352"/>
    <w:rsid w:val="00A67F43"/>
    <w:rsid w:val="00A74492"/>
    <w:rsid w:val="00A820DE"/>
    <w:rsid w:val="00A83B32"/>
    <w:rsid w:val="00A8412E"/>
    <w:rsid w:val="00A93C16"/>
    <w:rsid w:val="00A94C81"/>
    <w:rsid w:val="00AA79BD"/>
    <w:rsid w:val="00AB1E80"/>
    <w:rsid w:val="00AB345B"/>
    <w:rsid w:val="00AB5003"/>
    <w:rsid w:val="00AB5D02"/>
    <w:rsid w:val="00AD2B24"/>
    <w:rsid w:val="00AD3095"/>
    <w:rsid w:val="00AE00C0"/>
    <w:rsid w:val="00AE0987"/>
    <w:rsid w:val="00AE4715"/>
    <w:rsid w:val="00AE5C7C"/>
    <w:rsid w:val="00AF12E0"/>
    <w:rsid w:val="00AF6E44"/>
    <w:rsid w:val="00B00B4C"/>
    <w:rsid w:val="00B027FB"/>
    <w:rsid w:val="00B04A01"/>
    <w:rsid w:val="00B101D7"/>
    <w:rsid w:val="00B13943"/>
    <w:rsid w:val="00B145A7"/>
    <w:rsid w:val="00B16E24"/>
    <w:rsid w:val="00B2112B"/>
    <w:rsid w:val="00B25F23"/>
    <w:rsid w:val="00B35447"/>
    <w:rsid w:val="00B36031"/>
    <w:rsid w:val="00B36491"/>
    <w:rsid w:val="00B54E8D"/>
    <w:rsid w:val="00B5596D"/>
    <w:rsid w:val="00B619C8"/>
    <w:rsid w:val="00B62703"/>
    <w:rsid w:val="00B6387D"/>
    <w:rsid w:val="00B67C45"/>
    <w:rsid w:val="00B67CAE"/>
    <w:rsid w:val="00B826E5"/>
    <w:rsid w:val="00B8342C"/>
    <w:rsid w:val="00B85F5F"/>
    <w:rsid w:val="00B87052"/>
    <w:rsid w:val="00BA16BB"/>
    <w:rsid w:val="00BA4F7F"/>
    <w:rsid w:val="00BB23B6"/>
    <w:rsid w:val="00BB3EA9"/>
    <w:rsid w:val="00BB745F"/>
    <w:rsid w:val="00BC4B58"/>
    <w:rsid w:val="00BC564B"/>
    <w:rsid w:val="00BD53CD"/>
    <w:rsid w:val="00BE6222"/>
    <w:rsid w:val="00BF1450"/>
    <w:rsid w:val="00C03A46"/>
    <w:rsid w:val="00C0494E"/>
    <w:rsid w:val="00C11D8C"/>
    <w:rsid w:val="00C21857"/>
    <w:rsid w:val="00C27B90"/>
    <w:rsid w:val="00C36ECC"/>
    <w:rsid w:val="00C42714"/>
    <w:rsid w:val="00C52D52"/>
    <w:rsid w:val="00C542A6"/>
    <w:rsid w:val="00C61062"/>
    <w:rsid w:val="00C62451"/>
    <w:rsid w:val="00C670F0"/>
    <w:rsid w:val="00C73AFB"/>
    <w:rsid w:val="00C74B6B"/>
    <w:rsid w:val="00C7676F"/>
    <w:rsid w:val="00C87878"/>
    <w:rsid w:val="00C905E5"/>
    <w:rsid w:val="00C93817"/>
    <w:rsid w:val="00C9493F"/>
    <w:rsid w:val="00C94987"/>
    <w:rsid w:val="00CB039C"/>
    <w:rsid w:val="00CB12DA"/>
    <w:rsid w:val="00CB230E"/>
    <w:rsid w:val="00CC0F03"/>
    <w:rsid w:val="00CC5D3A"/>
    <w:rsid w:val="00CD17E8"/>
    <w:rsid w:val="00CD2F41"/>
    <w:rsid w:val="00CE0A08"/>
    <w:rsid w:val="00CE2DE6"/>
    <w:rsid w:val="00D11806"/>
    <w:rsid w:val="00D136A8"/>
    <w:rsid w:val="00D14011"/>
    <w:rsid w:val="00D207E3"/>
    <w:rsid w:val="00D226FD"/>
    <w:rsid w:val="00D25DB2"/>
    <w:rsid w:val="00D3588D"/>
    <w:rsid w:val="00D42953"/>
    <w:rsid w:val="00D43A77"/>
    <w:rsid w:val="00D44158"/>
    <w:rsid w:val="00D50ADA"/>
    <w:rsid w:val="00D569E2"/>
    <w:rsid w:val="00D64F9A"/>
    <w:rsid w:val="00D6512D"/>
    <w:rsid w:val="00D66C2E"/>
    <w:rsid w:val="00D70342"/>
    <w:rsid w:val="00D77D03"/>
    <w:rsid w:val="00D91222"/>
    <w:rsid w:val="00D93EF4"/>
    <w:rsid w:val="00DA3832"/>
    <w:rsid w:val="00DA7723"/>
    <w:rsid w:val="00DB2CC5"/>
    <w:rsid w:val="00DB5E8D"/>
    <w:rsid w:val="00DC2CF2"/>
    <w:rsid w:val="00DD42A0"/>
    <w:rsid w:val="00DE000D"/>
    <w:rsid w:val="00E024B9"/>
    <w:rsid w:val="00E02CC8"/>
    <w:rsid w:val="00E07F55"/>
    <w:rsid w:val="00E106D2"/>
    <w:rsid w:val="00E152DE"/>
    <w:rsid w:val="00E17BAD"/>
    <w:rsid w:val="00E40B22"/>
    <w:rsid w:val="00E41313"/>
    <w:rsid w:val="00E42158"/>
    <w:rsid w:val="00E42FB3"/>
    <w:rsid w:val="00E4361B"/>
    <w:rsid w:val="00E4745C"/>
    <w:rsid w:val="00E4753C"/>
    <w:rsid w:val="00E53743"/>
    <w:rsid w:val="00E73C6C"/>
    <w:rsid w:val="00E767E0"/>
    <w:rsid w:val="00E813CD"/>
    <w:rsid w:val="00E8244C"/>
    <w:rsid w:val="00E85583"/>
    <w:rsid w:val="00E872DB"/>
    <w:rsid w:val="00E954DF"/>
    <w:rsid w:val="00E9560E"/>
    <w:rsid w:val="00EA0F47"/>
    <w:rsid w:val="00EA316C"/>
    <w:rsid w:val="00EA413D"/>
    <w:rsid w:val="00EA4E34"/>
    <w:rsid w:val="00EB277B"/>
    <w:rsid w:val="00EB72F8"/>
    <w:rsid w:val="00EC3137"/>
    <w:rsid w:val="00ED1CB6"/>
    <w:rsid w:val="00ED5660"/>
    <w:rsid w:val="00ED72B2"/>
    <w:rsid w:val="00EE76E0"/>
    <w:rsid w:val="00EF1E86"/>
    <w:rsid w:val="00F043FF"/>
    <w:rsid w:val="00F04994"/>
    <w:rsid w:val="00F144D3"/>
    <w:rsid w:val="00F16577"/>
    <w:rsid w:val="00F24089"/>
    <w:rsid w:val="00F302E0"/>
    <w:rsid w:val="00F3269F"/>
    <w:rsid w:val="00F36299"/>
    <w:rsid w:val="00F36FC8"/>
    <w:rsid w:val="00F40F01"/>
    <w:rsid w:val="00F544E0"/>
    <w:rsid w:val="00F560DD"/>
    <w:rsid w:val="00F6014B"/>
    <w:rsid w:val="00F6173B"/>
    <w:rsid w:val="00F62186"/>
    <w:rsid w:val="00F6343C"/>
    <w:rsid w:val="00F64209"/>
    <w:rsid w:val="00F649EE"/>
    <w:rsid w:val="00F67834"/>
    <w:rsid w:val="00F83D6E"/>
    <w:rsid w:val="00F94597"/>
    <w:rsid w:val="00F95548"/>
    <w:rsid w:val="00FB59FB"/>
    <w:rsid w:val="00FB6736"/>
    <w:rsid w:val="00FB7C4F"/>
    <w:rsid w:val="00FD0BC6"/>
    <w:rsid w:val="00FE2E96"/>
    <w:rsid w:val="00FE3167"/>
    <w:rsid w:val="00FF035F"/>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A8944"/>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22"/>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8FB44A06-C549-4539-BE63-2436E06B2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1</Pages>
  <Words>3368</Words>
  <Characters>19875</Characters>
  <Application>Microsoft Office Word</Application>
  <DocSecurity>0</DocSecurity>
  <Lines>165</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Rozina Zdenko</cp:lastModifiedBy>
  <cp:revision>49</cp:revision>
  <dcterms:created xsi:type="dcterms:W3CDTF">2017-04-27T06:49:00Z</dcterms:created>
  <dcterms:modified xsi:type="dcterms:W3CDTF">2024-07-12T10:33:00Z</dcterms:modified>
</cp:coreProperties>
</file>